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EB3A2" w14:textId="77777777" w:rsidR="00AD4275" w:rsidRDefault="00196A18" w:rsidP="004B2DA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65978380"/>
      <w:bookmarkStart w:id="1" w:name="_Hlk123737588"/>
      <w:r>
        <w:rPr>
          <w:rStyle w:val="FontStyle12"/>
          <w:sz w:val="20"/>
          <w:szCs w:val="20"/>
        </w:rPr>
        <w:t xml:space="preserve"> </w:t>
      </w:r>
      <w:r w:rsidR="004B2DA4" w:rsidRPr="00B338E5">
        <w:rPr>
          <w:rStyle w:val="FontStyle12"/>
          <w:sz w:val="20"/>
          <w:szCs w:val="20"/>
        </w:rPr>
        <w:t xml:space="preserve">Regulamin rekrutacji </w:t>
      </w:r>
    </w:p>
    <w:p w14:paraId="79C00962" w14:textId="69579C47" w:rsidR="004B2DA4" w:rsidRPr="00AD4275" w:rsidRDefault="00AD4275" w:rsidP="004B2DA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przedstawicieli branży rolno</w:t>
      </w:r>
      <w:r w:rsidR="00297543">
        <w:rPr>
          <w:rStyle w:val="FontStyle12"/>
          <w:sz w:val="20"/>
          <w:szCs w:val="20"/>
        </w:rPr>
        <w:t xml:space="preserve"> -</w:t>
      </w:r>
      <w:r>
        <w:rPr>
          <w:rStyle w:val="FontStyle12"/>
          <w:sz w:val="20"/>
          <w:szCs w:val="20"/>
        </w:rPr>
        <w:t xml:space="preserve"> spożywczej z terenu województwa łódzkiego </w:t>
      </w:r>
      <w:r w:rsidR="004B2DA4" w:rsidRPr="00AD4275">
        <w:rPr>
          <w:rStyle w:val="FontStyle12"/>
          <w:sz w:val="20"/>
          <w:szCs w:val="20"/>
        </w:rPr>
        <w:t xml:space="preserve">z sektora MŚP do </w:t>
      </w:r>
      <w:r w:rsidR="0058337D" w:rsidRPr="00AD4275">
        <w:rPr>
          <w:rStyle w:val="FontStyle12"/>
          <w:sz w:val="20"/>
          <w:szCs w:val="20"/>
        </w:rPr>
        <w:t xml:space="preserve">udziału </w:t>
      </w:r>
      <w:r w:rsidR="009E0426" w:rsidRPr="00AD4275">
        <w:rPr>
          <w:rStyle w:val="FontStyle12"/>
          <w:sz w:val="20"/>
          <w:szCs w:val="20"/>
        </w:rPr>
        <w:t>w stoisku promocyjnym województwa łódzkiego na</w:t>
      </w:r>
      <w:r>
        <w:rPr>
          <w:rStyle w:val="FontStyle12"/>
          <w:sz w:val="20"/>
          <w:szCs w:val="20"/>
        </w:rPr>
        <w:t xml:space="preserve"> targach </w:t>
      </w:r>
      <w:proofErr w:type="spellStart"/>
      <w:r>
        <w:rPr>
          <w:rStyle w:val="FontStyle12"/>
          <w:sz w:val="20"/>
          <w:szCs w:val="20"/>
        </w:rPr>
        <w:t>Fruit</w:t>
      </w:r>
      <w:proofErr w:type="spellEnd"/>
      <w:r>
        <w:rPr>
          <w:rStyle w:val="FontStyle12"/>
          <w:sz w:val="20"/>
          <w:szCs w:val="20"/>
        </w:rPr>
        <w:t xml:space="preserve"> </w:t>
      </w:r>
      <w:proofErr w:type="spellStart"/>
      <w:r>
        <w:rPr>
          <w:rStyle w:val="FontStyle12"/>
          <w:sz w:val="20"/>
          <w:szCs w:val="20"/>
        </w:rPr>
        <w:t>Logistica</w:t>
      </w:r>
      <w:proofErr w:type="spellEnd"/>
      <w:r>
        <w:rPr>
          <w:rStyle w:val="FontStyle12"/>
          <w:sz w:val="20"/>
          <w:szCs w:val="20"/>
        </w:rPr>
        <w:t xml:space="preserve"> 2025 w </w:t>
      </w:r>
      <w:r w:rsidR="009E0426" w:rsidRPr="00AD4275">
        <w:rPr>
          <w:rStyle w:val="FontStyle12"/>
          <w:sz w:val="20"/>
          <w:szCs w:val="20"/>
        </w:rPr>
        <w:t xml:space="preserve">Berlinie w dniach </w:t>
      </w:r>
      <w:r w:rsidR="000C739D">
        <w:rPr>
          <w:rStyle w:val="FontStyle12"/>
          <w:sz w:val="20"/>
          <w:szCs w:val="20"/>
        </w:rPr>
        <w:t xml:space="preserve"> 0</w:t>
      </w:r>
      <w:r w:rsidR="009E0426" w:rsidRPr="00AD4275">
        <w:rPr>
          <w:rStyle w:val="FontStyle12"/>
          <w:sz w:val="20"/>
          <w:szCs w:val="20"/>
        </w:rPr>
        <w:t xml:space="preserve">5 – </w:t>
      </w:r>
      <w:r w:rsidR="000C739D">
        <w:rPr>
          <w:rStyle w:val="FontStyle12"/>
          <w:sz w:val="20"/>
          <w:szCs w:val="20"/>
        </w:rPr>
        <w:t>0</w:t>
      </w:r>
      <w:r w:rsidR="009E0426" w:rsidRPr="00AD4275">
        <w:rPr>
          <w:rStyle w:val="FontStyle12"/>
          <w:sz w:val="20"/>
          <w:szCs w:val="20"/>
        </w:rPr>
        <w:t>7 lutego 2025</w:t>
      </w:r>
      <w:r w:rsidR="006130A1">
        <w:rPr>
          <w:rStyle w:val="FontStyle12"/>
          <w:sz w:val="20"/>
          <w:szCs w:val="20"/>
        </w:rPr>
        <w:t xml:space="preserve"> r</w:t>
      </w:r>
      <w:r w:rsidR="009E0426" w:rsidRPr="00AD4275">
        <w:rPr>
          <w:rStyle w:val="FontStyle12"/>
          <w:sz w:val="20"/>
          <w:szCs w:val="20"/>
        </w:rPr>
        <w:t xml:space="preserve">. </w:t>
      </w:r>
    </w:p>
    <w:p w14:paraId="5734E6B7" w14:textId="22FEE73C" w:rsidR="004B2DA4" w:rsidRPr="00AD4275" w:rsidRDefault="004B2DA4" w:rsidP="004B2DA4">
      <w:pPr>
        <w:shd w:val="clear" w:color="auto" w:fill="FFFFFF"/>
        <w:spacing w:line="276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AD4275">
        <w:rPr>
          <w:rStyle w:val="FontStyle12"/>
          <w:sz w:val="20"/>
          <w:szCs w:val="20"/>
        </w:rPr>
        <w:br/>
      </w:r>
      <w:bookmarkEnd w:id="0"/>
      <w:bookmarkEnd w:id="1"/>
      <w:r w:rsidRPr="00AD4275">
        <w:rPr>
          <w:rStyle w:val="FontStyle12"/>
          <w:b w:val="0"/>
          <w:sz w:val="20"/>
          <w:szCs w:val="20"/>
        </w:rPr>
        <w:t>Organizatorem Rekrutacji jest Województwo Łódzkie</w:t>
      </w:r>
      <w:r w:rsidR="00FF74C8" w:rsidRPr="00AD4275">
        <w:rPr>
          <w:rStyle w:val="FontStyle12"/>
          <w:b w:val="0"/>
          <w:sz w:val="20"/>
          <w:szCs w:val="20"/>
        </w:rPr>
        <w:t xml:space="preserve"> w imieniu którego działa Urząd Marszałkowski Województwa Łódzkiego</w:t>
      </w:r>
      <w:r w:rsidRPr="00AD4275">
        <w:rPr>
          <w:rStyle w:val="FontStyle12"/>
          <w:b w:val="0"/>
          <w:sz w:val="20"/>
          <w:szCs w:val="20"/>
        </w:rPr>
        <w:t xml:space="preserve">. </w:t>
      </w:r>
    </w:p>
    <w:p w14:paraId="2383ECE6" w14:textId="77777777" w:rsidR="004B2DA4" w:rsidRPr="00AD4275" w:rsidRDefault="004B2DA4" w:rsidP="004B2DA4">
      <w:pPr>
        <w:pStyle w:val="Akapitzlist1"/>
        <w:spacing w:after="0" w:line="276" w:lineRule="auto"/>
        <w:ind w:left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§ 1</w:t>
      </w:r>
    </w:p>
    <w:p w14:paraId="1723F50B" w14:textId="77777777" w:rsidR="004B2DA4" w:rsidRPr="00AD4275" w:rsidRDefault="004B2DA4" w:rsidP="004B2DA4">
      <w:pPr>
        <w:pStyle w:val="Akapitzlist1"/>
        <w:spacing w:after="0" w:line="276" w:lineRule="auto"/>
        <w:ind w:left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Definicje</w:t>
      </w:r>
    </w:p>
    <w:p w14:paraId="597C7765" w14:textId="77777777" w:rsidR="004B2DA4" w:rsidRPr="00AD4275" w:rsidRDefault="004B2DA4" w:rsidP="004B2DA4">
      <w:pPr>
        <w:pStyle w:val="Style3"/>
        <w:widowControl/>
        <w:spacing w:line="276" w:lineRule="auto"/>
        <w:ind w:left="4395" w:hanging="855"/>
        <w:rPr>
          <w:rStyle w:val="FontStyle14"/>
          <w:b/>
          <w:bCs/>
          <w:sz w:val="20"/>
          <w:szCs w:val="20"/>
        </w:rPr>
      </w:pPr>
    </w:p>
    <w:p w14:paraId="16FD33B6" w14:textId="4CF0A762" w:rsidR="004B2DA4" w:rsidRPr="00AD4275" w:rsidRDefault="004B2DA4" w:rsidP="004B2DA4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Cs/>
          <w:sz w:val="20"/>
          <w:szCs w:val="20"/>
        </w:rPr>
      </w:pPr>
      <w:r w:rsidRPr="00AD4275">
        <w:rPr>
          <w:b/>
          <w:bCs/>
          <w:sz w:val="20"/>
          <w:szCs w:val="20"/>
        </w:rPr>
        <w:t>Wydarzenie</w:t>
      </w:r>
      <w:r w:rsidRPr="00AD4275">
        <w:rPr>
          <w:bCs/>
          <w:sz w:val="20"/>
          <w:szCs w:val="20"/>
        </w:rPr>
        <w:t xml:space="preserve"> </w:t>
      </w:r>
      <w:r w:rsidRPr="00AD4275">
        <w:rPr>
          <w:sz w:val="20"/>
          <w:szCs w:val="20"/>
        </w:rPr>
        <w:t>–</w:t>
      </w:r>
      <w:r w:rsidRPr="00AD4275">
        <w:t xml:space="preserve"> </w:t>
      </w:r>
      <w:bookmarkStart w:id="2" w:name="_Hlk165375008"/>
      <w:r w:rsidR="009E0426" w:rsidRPr="00AD4275">
        <w:rPr>
          <w:bCs/>
          <w:sz w:val="20"/>
          <w:szCs w:val="20"/>
        </w:rPr>
        <w:t>udział w</w:t>
      </w:r>
      <w:r w:rsidRPr="00AD4275">
        <w:rPr>
          <w:bCs/>
          <w:sz w:val="20"/>
          <w:szCs w:val="20"/>
        </w:rPr>
        <w:t xml:space="preserve"> targ</w:t>
      </w:r>
      <w:r w:rsidR="009E0426" w:rsidRPr="00AD4275">
        <w:rPr>
          <w:bCs/>
          <w:sz w:val="20"/>
          <w:szCs w:val="20"/>
        </w:rPr>
        <w:t>ach</w:t>
      </w:r>
      <w:r w:rsidRPr="00AD4275">
        <w:rPr>
          <w:bCs/>
          <w:sz w:val="20"/>
          <w:szCs w:val="20"/>
        </w:rPr>
        <w:t xml:space="preserve"> dla branży spożywczej </w:t>
      </w:r>
      <w:proofErr w:type="spellStart"/>
      <w:r w:rsidR="009E0426" w:rsidRPr="00AD4275">
        <w:rPr>
          <w:bCs/>
          <w:sz w:val="20"/>
          <w:szCs w:val="20"/>
        </w:rPr>
        <w:t>Fruit</w:t>
      </w:r>
      <w:proofErr w:type="spellEnd"/>
      <w:r w:rsidR="009E0426" w:rsidRPr="00AD4275">
        <w:rPr>
          <w:bCs/>
          <w:sz w:val="20"/>
          <w:szCs w:val="20"/>
        </w:rPr>
        <w:t xml:space="preserve"> </w:t>
      </w:r>
      <w:proofErr w:type="spellStart"/>
      <w:r w:rsidR="009E0426" w:rsidRPr="00AD4275">
        <w:rPr>
          <w:bCs/>
          <w:sz w:val="20"/>
          <w:szCs w:val="20"/>
        </w:rPr>
        <w:t>Logistica</w:t>
      </w:r>
      <w:proofErr w:type="spellEnd"/>
      <w:r w:rsidRPr="00AD4275">
        <w:rPr>
          <w:bCs/>
          <w:sz w:val="20"/>
          <w:szCs w:val="20"/>
        </w:rPr>
        <w:t xml:space="preserve"> 2025 (</w:t>
      </w:r>
      <w:r w:rsidR="009E0426" w:rsidRPr="00AD4275">
        <w:rPr>
          <w:bCs/>
          <w:sz w:val="20"/>
          <w:szCs w:val="20"/>
        </w:rPr>
        <w:t>Berlin, Niemcy</w:t>
      </w:r>
      <w:r w:rsidRPr="00AD4275">
        <w:rPr>
          <w:bCs/>
          <w:sz w:val="20"/>
          <w:szCs w:val="20"/>
        </w:rPr>
        <w:t>), odbywając</w:t>
      </w:r>
      <w:r w:rsidR="009E0426" w:rsidRPr="00AD4275">
        <w:rPr>
          <w:bCs/>
          <w:sz w:val="20"/>
          <w:szCs w:val="20"/>
        </w:rPr>
        <w:t>ych</w:t>
      </w:r>
      <w:r w:rsidRPr="00AD4275">
        <w:rPr>
          <w:bCs/>
          <w:sz w:val="20"/>
          <w:szCs w:val="20"/>
        </w:rPr>
        <w:t xml:space="preserve"> się w terminie </w:t>
      </w:r>
      <w:r w:rsidR="009E0426" w:rsidRPr="00AD4275">
        <w:rPr>
          <w:bCs/>
          <w:sz w:val="20"/>
          <w:szCs w:val="20"/>
        </w:rPr>
        <w:t>05 – 07 lutego</w:t>
      </w:r>
      <w:r w:rsidRPr="00AD4275">
        <w:rPr>
          <w:bCs/>
          <w:sz w:val="20"/>
          <w:szCs w:val="20"/>
        </w:rPr>
        <w:t xml:space="preserve"> 2025 r.</w:t>
      </w:r>
      <w:r w:rsidR="00AD4275" w:rsidRPr="00AD4275">
        <w:rPr>
          <w:bCs/>
          <w:sz w:val="20"/>
          <w:szCs w:val="20"/>
        </w:rPr>
        <w:t xml:space="preserve"> na stoisku promocyjnym.</w:t>
      </w:r>
    </w:p>
    <w:bookmarkEnd w:id="2"/>
    <w:p w14:paraId="0AB594AD" w14:textId="4DFCC2C4" w:rsidR="004B2DA4" w:rsidRPr="00AD4275" w:rsidRDefault="004B2DA4" w:rsidP="004B2DA4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AD4275">
        <w:rPr>
          <w:rStyle w:val="FontStyle14"/>
          <w:b/>
          <w:sz w:val="20"/>
          <w:szCs w:val="20"/>
        </w:rPr>
        <w:t>Wyjazd</w:t>
      </w:r>
      <w:r w:rsidRPr="00AD4275">
        <w:rPr>
          <w:rStyle w:val="FontStyle14"/>
          <w:sz w:val="20"/>
          <w:szCs w:val="20"/>
        </w:rPr>
        <w:t xml:space="preserve"> </w:t>
      </w:r>
      <w:r w:rsidRPr="00AD4275">
        <w:rPr>
          <w:sz w:val="20"/>
          <w:szCs w:val="20"/>
        </w:rPr>
        <w:t>–</w:t>
      </w:r>
      <w:r w:rsidRPr="00AD4275">
        <w:rPr>
          <w:rStyle w:val="FontStyle14"/>
          <w:sz w:val="20"/>
          <w:szCs w:val="20"/>
        </w:rPr>
        <w:t xml:space="preserve"> udział </w:t>
      </w:r>
      <w:r w:rsidRPr="00AD4275">
        <w:rPr>
          <w:rStyle w:val="FontStyle12"/>
          <w:b w:val="0"/>
          <w:sz w:val="20"/>
          <w:szCs w:val="20"/>
        </w:rPr>
        <w:t>w Wydarzeniu przed</w:t>
      </w:r>
      <w:r w:rsidR="00AD4275" w:rsidRPr="00AD4275">
        <w:rPr>
          <w:rStyle w:val="FontStyle12"/>
          <w:b w:val="0"/>
          <w:sz w:val="20"/>
          <w:szCs w:val="20"/>
        </w:rPr>
        <w:t>stawicieli branży rolno - spożywczej</w:t>
      </w:r>
      <w:r w:rsidRPr="00AD4275">
        <w:rPr>
          <w:rStyle w:val="FontStyle12"/>
          <w:b w:val="0"/>
          <w:sz w:val="20"/>
          <w:szCs w:val="20"/>
        </w:rPr>
        <w:t xml:space="preserve"> z sektora MŚP z</w:t>
      </w:r>
      <w:r w:rsidR="00AD4275">
        <w:rPr>
          <w:rStyle w:val="FontStyle12"/>
          <w:b w:val="0"/>
          <w:sz w:val="20"/>
          <w:szCs w:val="20"/>
        </w:rPr>
        <w:t> </w:t>
      </w:r>
      <w:r w:rsidRPr="00AD4275">
        <w:rPr>
          <w:rStyle w:val="FontStyle12"/>
          <w:b w:val="0"/>
          <w:sz w:val="20"/>
          <w:szCs w:val="20"/>
        </w:rPr>
        <w:t>województwa łódzkiego</w:t>
      </w:r>
      <w:r w:rsidRPr="00AD4275">
        <w:rPr>
          <w:bCs/>
          <w:sz w:val="20"/>
          <w:szCs w:val="20"/>
        </w:rPr>
        <w:t xml:space="preserve">, </w:t>
      </w:r>
      <w:r w:rsidR="009E0426" w:rsidRPr="00AD4275">
        <w:rPr>
          <w:rStyle w:val="FontStyle14"/>
          <w:sz w:val="20"/>
          <w:szCs w:val="20"/>
        </w:rPr>
        <w:t>organizowany z budżetu Województwa Łódzkiego w ramach promocji produktów regionalnych województwa.</w:t>
      </w:r>
    </w:p>
    <w:p w14:paraId="50B9003C" w14:textId="77777777" w:rsidR="004B069E" w:rsidRPr="00AD4275" w:rsidRDefault="004B2DA4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AD4275">
        <w:rPr>
          <w:rStyle w:val="FontStyle14"/>
          <w:b/>
          <w:sz w:val="20"/>
          <w:szCs w:val="20"/>
        </w:rPr>
        <w:t>Organizator Wyjazdu</w:t>
      </w:r>
      <w:r w:rsidRPr="00AD4275">
        <w:rPr>
          <w:rStyle w:val="FontStyle14"/>
          <w:sz w:val="20"/>
          <w:szCs w:val="20"/>
        </w:rPr>
        <w:t xml:space="preserve"> –</w:t>
      </w:r>
      <w:r w:rsidRPr="00AD4275">
        <w:rPr>
          <w:rStyle w:val="FontStyle14"/>
          <w:bCs/>
          <w:sz w:val="20"/>
          <w:szCs w:val="20"/>
        </w:rPr>
        <w:t xml:space="preserve"> </w:t>
      </w:r>
      <w:r w:rsidRPr="00AD4275">
        <w:rPr>
          <w:rStyle w:val="FontStyle14"/>
          <w:sz w:val="20"/>
          <w:szCs w:val="20"/>
        </w:rPr>
        <w:t>Województwo Łódzkie, w imieniu którego działa Urząd Marszałkowski Województwa Łódzkiego.</w:t>
      </w:r>
    </w:p>
    <w:p w14:paraId="77587BDD" w14:textId="0F854390" w:rsidR="00DE312F" w:rsidRPr="00830D91" w:rsidRDefault="00DE312F" w:rsidP="00DE312F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830D91">
        <w:rPr>
          <w:rStyle w:val="FontStyle14"/>
          <w:b/>
          <w:sz w:val="20"/>
          <w:szCs w:val="20"/>
        </w:rPr>
        <w:t>Przedstawiciel Branży</w:t>
      </w:r>
      <w:r w:rsidRPr="00830D91">
        <w:rPr>
          <w:rStyle w:val="FontStyle14"/>
          <w:bCs/>
          <w:sz w:val="20"/>
          <w:szCs w:val="20"/>
        </w:rPr>
        <w:t xml:space="preserve"> – przedsiębiorca z sektora Mikro, Małych i Średnich Przedsiębiorstw (MŚP) </w:t>
      </w:r>
      <w:r w:rsidRPr="00830D91">
        <w:rPr>
          <w:rStyle w:val="FontStyle14"/>
          <w:sz w:val="20"/>
          <w:szCs w:val="20"/>
        </w:rPr>
        <w:t>będący przedstawicielem branży rolno – spożywczej</w:t>
      </w:r>
      <w:r w:rsidR="000500A7" w:rsidRPr="00830D91">
        <w:rPr>
          <w:rStyle w:val="FontStyle14"/>
          <w:sz w:val="20"/>
          <w:szCs w:val="20"/>
        </w:rPr>
        <w:t>.</w:t>
      </w:r>
    </w:p>
    <w:p w14:paraId="067D9607" w14:textId="3B692A8B" w:rsidR="009B3087" w:rsidRPr="0024316F" w:rsidRDefault="00F02CF9" w:rsidP="00DE312F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24316F">
        <w:rPr>
          <w:rStyle w:val="FontStyle12"/>
          <w:sz w:val="20"/>
          <w:szCs w:val="20"/>
        </w:rPr>
        <w:t>Uczestnik R</w:t>
      </w:r>
      <w:r w:rsidR="009B3087" w:rsidRPr="0024316F">
        <w:rPr>
          <w:rStyle w:val="FontStyle12"/>
          <w:sz w:val="20"/>
          <w:szCs w:val="20"/>
        </w:rPr>
        <w:t>ekrutacji</w:t>
      </w:r>
      <w:r w:rsidR="009B3087" w:rsidRPr="0024316F">
        <w:rPr>
          <w:rStyle w:val="FontStyle12"/>
          <w:b w:val="0"/>
          <w:sz w:val="20"/>
          <w:szCs w:val="20"/>
        </w:rPr>
        <w:t xml:space="preserve"> </w:t>
      </w:r>
      <w:r w:rsidR="009B3087" w:rsidRPr="0024316F">
        <w:rPr>
          <w:rStyle w:val="FontStyle14"/>
          <w:bCs/>
          <w:sz w:val="20"/>
          <w:szCs w:val="20"/>
        </w:rPr>
        <w:t>–</w:t>
      </w:r>
      <w:r w:rsidR="00031821" w:rsidRPr="0024316F">
        <w:rPr>
          <w:rStyle w:val="FontStyle14"/>
          <w:bCs/>
          <w:sz w:val="20"/>
          <w:szCs w:val="20"/>
        </w:rPr>
        <w:t xml:space="preserve">Przedstawiciel Branży </w:t>
      </w:r>
      <w:r w:rsidR="001653FD" w:rsidRPr="0024316F">
        <w:rPr>
          <w:rStyle w:val="FontStyle14"/>
          <w:bCs/>
          <w:sz w:val="20"/>
          <w:szCs w:val="20"/>
        </w:rPr>
        <w:t xml:space="preserve">biorący udział w rekrutacji do udziału w Stoisku Województwa Łódzkiego na targi </w:t>
      </w:r>
      <w:r w:rsidR="001653FD" w:rsidRPr="0024316F">
        <w:rPr>
          <w:bCs/>
          <w:sz w:val="20"/>
          <w:szCs w:val="20"/>
        </w:rPr>
        <w:t xml:space="preserve">dla branży spożywczej </w:t>
      </w:r>
      <w:proofErr w:type="spellStart"/>
      <w:r w:rsidR="001653FD" w:rsidRPr="0024316F">
        <w:rPr>
          <w:bCs/>
          <w:sz w:val="20"/>
          <w:szCs w:val="20"/>
        </w:rPr>
        <w:t>Fruit</w:t>
      </w:r>
      <w:proofErr w:type="spellEnd"/>
      <w:r w:rsidR="001653FD" w:rsidRPr="0024316F">
        <w:rPr>
          <w:bCs/>
          <w:sz w:val="20"/>
          <w:szCs w:val="20"/>
        </w:rPr>
        <w:t xml:space="preserve"> </w:t>
      </w:r>
      <w:proofErr w:type="spellStart"/>
      <w:r w:rsidR="001653FD" w:rsidRPr="0024316F">
        <w:rPr>
          <w:bCs/>
          <w:sz w:val="20"/>
          <w:szCs w:val="20"/>
        </w:rPr>
        <w:t>Logistica</w:t>
      </w:r>
      <w:proofErr w:type="spellEnd"/>
      <w:r w:rsidR="001653FD" w:rsidRPr="0024316F">
        <w:rPr>
          <w:bCs/>
          <w:sz w:val="20"/>
          <w:szCs w:val="20"/>
        </w:rPr>
        <w:t xml:space="preserve"> 2025 (Berlin, Niemcy),</w:t>
      </w:r>
    </w:p>
    <w:p w14:paraId="425C4A0D" w14:textId="75C943C3" w:rsidR="00830D91" w:rsidRPr="00830D91" w:rsidRDefault="00830D91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24316F">
        <w:rPr>
          <w:rStyle w:val="FontStyle14"/>
          <w:b/>
          <w:sz w:val="20"/>
          <w:szCs w:val="20"/>
        </w:rPr>
        <w:t xml:space="preserve">Wybrany Przedstawiciel Branży </w:t>
      </w:r>
      <w:r w:rsidRPr="0024316F">
        <w:rPr>
          <w:rStyle w:val="FontStyle14"/>
          <w:bCs/>
          <w:sz w:val="20"/>
          <w:szCs w:val="20"/>
        </w:rPr>
        <w:t>–</w:t>
      </w:r>
      <w:r>
        <w:rPr>
          <w:rStyle w:val="FontStyle14"/>
          <w:bCs/>
          <w:sz w:val="20"/>
          <w:szCs w:val="20"/>
        </w:rPr>
        <w:t xml:space="preserve"> Uczestnik Rekrutacji, który w toku postepowania rekrutacyjnego zostanie zakwalifikowany do udziału w Wyjeździe.</w:t>
      </w:r>
    </w:p>
    <w:p w14:paraId="74A3C98D" w14:textId="63E77ABB" w:rsidR="004B2DA4" w:rsidRPr="00AD4275" w:rsidRDefault="004B2DA4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sz w:val="20"/>
          <w:szCs w:val="20"/>
        </w:rPr>
        <w:t>RODO</w:t>
      </w:r>
      <w:r w:rsidRPr="00031821">
        <w:rPr>
          <w:rStyle w:val="FontStyle14"/>
          <w:sz w:val="20"/>
          <w:szCs w:val="20"/>
        </w:rPr>
        <w:t xml:space="preserve"> </w:t>
      </w:r>
      <w:r w:rsidRPr="00311702">
        <w:rPr>
          <w:rStyle w:val="FontStyle14"/>
          <w:bCs/>
          <w:sz w:val="20"/>
          <w:szCs w:val="20"/>
        </w:rPr>
        <w:t xml:space="preserve">- </w:t>
      </w:r>
      <w:r w:rsidRPr="00311702">
        <w:rPr>
          <w:rStyle w:val="FontStyle12"/>
          <w:b w:val="0"/>
          <w:sz w:val="20"/>
          <w:szCs w:val="20"/>
        </w:rPr>
        <w:t xml:space="preserve">Rozporządzenie Parlamentu Europejskiego i Rady (UE) 2016/679 z dnia 27 kwietnia </w:t>
      </w:r>
      <w:r w:rsidR="00AD4275">
        <w:rPr>
          <w:rStyle w:val="FontStyle12"/>
          <w:b w:val="0"/>
          <w:sz w:val="20"/>
          <w:szCs w:val="20"/>
        </w:rPr>
        <w:t xml:space="preserve"> </w:t>
      </w:r>
      <w:r w:rsidRPr="00311702">
        <w:rPr>
          <w:rStyle w:val="FontStyle12"/>
          <w:b w:val="0"/>
          <w:sz w:val="20"/>
          <w:szCs w:val="20"/>
        </w:rPr>
        <w:t>2016</w:t>
      </w:r>
      <w:r w:rsidR="00AD4275">
        <w:rPr>
          <w:rStyle w:val="FontStyle12"/>
          <w:b w:val="0"/>
          <w:sz w:val="20"/>
          <w:szCs w:val="20"/>
        </w:rPr>
        <w:t> </w:t>
      </w:r>
      <w:r w:rsidRPr="00311702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="00AD4275">
        <w:rPr>
          <w:rStyle w:val="FontStyle12"/>
          <w:b w:val="0"/>
          <w:sz w:val="20"/>
          <w:szCs w:val="20"/>
        </w:rPr>
        <w:t xml:space="preserve"> </w:t>
      </w:r>
      <w:r w:rsidRPr="00311702">
        <w:rPr>
          <w:rStyle w:val="FontStyle12"/>
          <w:b w:val="0"/>
          <w:sz w:val="20"/>
          <w:szCs w:val="20"/>
        </w:rPr>
        <w:t>i</w:t>
      </w:r>
      <w:r w:rsidR="00AD4275">
        <w:rPr>
          <w:rStyle w:val="FontStyle12"/>
          <w:b w:val="0"/>
          <w:sz w:val="20"/>
          <w:szCs w:val="20"/>
        </w:rPr>
        <w:t> w </w:t>
      </w:r>
      <w:r w:rsidRPr="00311702">
        <w:rPr>
          <w:rStyle w:val="FontStyle12"/>
          <w:b w:val="0"/>
          <w:sz w:val="20"/>
          <w:szCs w:val="20"/>
        </w:rPr>
        <w:t xml:space="preserve">sprawie swobodnego przepływu takich danych oraz uchylenia dyrektywy 95/46/WE (ogólne </w:t>
      </w:r>
      <w:r w:rsidRPr="00AD4275">
        <w:rPr>
          <w:rStyle w:val="FontStyle12"/>
          <w:b w:val="0"/>
          <w:sz w:val="20"/>
          <w:szCs w:val="20"/>
        </w:rPr>
        <w:t>rozporządzenie o ochronie danych).</w:t>
      </w:r>
    </w:p>
    <w:p w14:paraId="4A78168A" w14:textId="77777777" w:rsidR="004B2DA4" w:rsidRPr="00AD4275" w:rsidRDefault="004B2DA4" w:rsidP="004B2DA4">
      <w:pPr>
        <w:pStyle w:val="Style4"/>
        <w:widowControl/>
        <w:spacing w:line="276" w:lineRule="auto"/>
        <w:ind w:left="360" w:firstLine="0"/>
        <w:jc w:val="both"/>
        <w:rPr>
          <w:rStyle w:val="FontStyle14"/>
          <w:sz w:val="20"/>
          <w:szCs w:val="20"/>
        </w:rPr>
      </w:pPr>
    </w:p>
    <w:p w14:paraId="7C0590C2" w14:textId="77777777" w:rsidR="004B2DA4" w:rsidRPr="00AD4275" w:rsidRDefault="004B2DA4" w:rsidP="004B2DA4">
      <w:pPr>
        <w:pStyle w:val="Style4"/>
        <w:widowControl/>
        <w:spacing w:line="276" w:lineRule="auto"/>
        <w:ind w:firstLine="0"/>
        <w:jc w:val="center"/>
        <w:rPr>
          <w:b/>
          <w:bCs/>
          <w:sz w:val="20"/>
          <w:szCs w:val="20"/>
        </w:rPr>
      </w:pPr>
      <w:r w:rsidRPr="00AD4275">
        <w:rPr>
          <w:b/>
          <w:bCs/>
          <w:sz w:val="20"/>
          <w:szCs w:val="20"/>
        </w:rPr>
        <w:t xml:space="preserve">§2 </w:t>
      </w:r>
    </w:p>
    <w:p w14:paraId="7C8F6081" w14:textId="77777777" w:rsidR="004B2DA4" w:rsidRPr="00AD4275" w:rsidRDefault="004B2DA4" w:rsidP="004B2DA4">
      <w:pPr>
        <w:pStyle w:val="Style4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Cel rekrutacji</w:t>
      </w:r>
    </w:p>
    <w:p w14:paraId="237622C9" w14:textId="77777777" w:rsidR="004B2DA4" w:rsidRPr="00AD4275" w:rsidRDefault="004B2DA4" w:rsidP="004B2DA4">
      <w:pPr>
        <w:pStyle w:val="Style4"/>
        <w:widowControl/>
        <w:spacing w:line="276" w:lineRule="auto"/>
        <w:ind w:left="360" w:firstLine="0"/>
        <w:jc w:val="center"/>
        <w:rPr>
          <w:rStyle w:val="FontStyle12"/>
          <w:sz w:val="20"/>
          <w:szCs w:val="20"/>
        </w:rPr>
      </w:pPr>
    </w:p>
    <w:p w14:paraId="4466B6C5" w14:textId="4F14EE1B" w:rsidR="004B2DA4" w:rsidRPr="00AD4275" w:rsidRDefault="004B2DA4" w:rsidP="001653FD">
      <w:pPr>
        <w:pStyle w:val="Style1"/>
        <w:widowControl/>
        <w:spacing w:after="240" w:line="276" w:lineRule="auto"/>
        <w:jc w:val="both"/>
        <w:rPr>
          <w:rStyle w:val="FontStyle12"/>
          <w:b w:val="0"/>
          <w:sz w:val="20"/>
          <w:szCs w:val="20"/>
        </w:rPr>
      </w:pPr>
      <w:bookmarkStart w:id="3" w:name="_Hlk168305664"/>
      <w:r w:rsidRPr="00AD4275">
        <w:rPr>
          <w:rStyle w:val="FontStyle12"/>
          <w:b w:val="0"/>
          <w:sz w:val="20"/>
          <w:szCs w:val="20"/>
        </w:rPr>
        <w:t xml:space="preserve">Celem rekrutacji jest wyłonienie </w:t>
      </w:r>
      <w:r w:rsidR="00393AC1">
        <w:rPr>
          <w:rStyle w:val="FontStyle12"/>
          <w:b w:val="0"/>
          <w:sz w:val="20"/>
          <w:szCs w:val="20"/>
        </w:rPr>
        <w:t>5</w:t>
      </w:r>
      <w:r w:rsidRPr="00AD4275">
        <w:rPr>
          <w:rStyle w:val="FontStyle12"/>
          <w:b w:val="0"/>
          <w:sz w:val="20"/>
          <w:szCs w:val="20"/>
        </w:rPr>
        <w:t xml:space="preserve"> </w:t>
      </w:r>
      <w:r w:rsidR="00830D91">
        <w:rPr>
          <w:rStyle w:val="FontStyle12"/>
          <w:b w:val="0"/>
          <w:sz w:val="20"/>
          <w:szCs w:val="20"/>
        </w:rPr>
        <w:t>P</w:t>
      </w:r>
      <w:r w:rsidRPr="00AD4275">
        <w:rPr>
          <w:rStyle w:val="FontStyle12"/>
          <w:b w:val="0"/>
          <w:sz w:val="20"/>
          <w:szCs w:val="20"/>
        </w:rPr>
        <w:t>rzeds</w:t>
      </w:r>
      <w:r w:rsidR="00AD4275" w:rsidRPr="00AD4275">
        <w:rPr>
          <w:rStyle w:val="FontStyle12"/>
          <w:b w:val="0"/>
          <w:sz w:val="20"/>
          <w:szCs w:val="20"/>
        </w:rPr>
        <w:t xml:space="preserve">tawicieli </w:t>
      </w:r>
      <w:r w:rsidR="00830D91">
        <w:rPr>
          <w:rStyle w:val="FontStyle12"/>
          <w:b w:val="0"/>
          <w:sz w:val="20"/>
          <w:szCs w:val="20"/>
        </w:rPr>
        <w:t>B</w:t>
      </w:r>
      <w:r w:rsidR="00AD4275" w:rsidRPr="00AD4275">
        <w:rPr>
          <w:rStyle w:val="FontStyle12"/>
          <w:b w:val="0"/>
          <w:sz w:val="20"/>
          <w:szCs w:val="20"/>
        </w:rPr>
        <w:t>ranży rolno - spożywczej</w:t>
      </w:r>
      <w:r w:rsidRPr="00AD4275">
        <w:rPr>
          <w:rStyle w:val="FontStyle12"/>
          <w:b w:val="0"/>
          <w:sz w:val="20"/>
          <w:szCs w:val="20"/>
        </w:rPr>
        <w:t xml:space="preserve"> z sektora MŚP z województwa łódzkiego, które jako </w:t>
      </w:r>
      <w:r w:rsidR="00830D91">
        <w:rPr>
          <w:rStyle w:val="FontStyle12"/>
          <w:b w:val="0"/>
          <w:sz w:val="20"/>
          <w:szCs w:val="20"/>
        </w:rPr>
        <w:t xml:space="preserve">Wybrani </w:t>
      </w:r>
      <w:r w:rsidR="00393AC1">
        <w:rPr>
          <w:rStyle w:val="FontStyle12"/>
          <w:b w:val="0"/>
          <w:sz w:val="20"/>
          <w:szCs w:val="20"/>
        </w:rPr>
        <w:t>Przedstawiciele Branży</w:t>
      </w:r>
      <w:r w:rsidRPr="00AD4275">
        <w:rPr>
          <w:rStyle w:val="FontStyle12"/>
          <w:b w:val="0"/>
          <w:sz w:val="20"/>
          <w:szCs w:val="20"/>
        </w:rPr>
        <w:t xml:space="preserve"> </w:t>
      </w:r>
      <w:r w:rsidR="00FF74C8" w:rsidRPr="00AD4275">
        <w:rPr>
          <w:rStyle w:val="FontStyle12"/>
          <w:b w:val="0"/>
          <w:sz w:val="20"/>
          <w:szCs w:val="20"/>
        </w:rPr>
        <w:t>zostaną zaproszeni do udziału w</w:t>
      </w:r>
      <w:r w:rsidR="009B3087">
        <w:rPr>
          <w:rStyle w:val="FontStyle12"/>
          <w:b w:val="0"/>
          <w:sz w:val="20"/>
          <w:szCs w:val="20"/>
        </w:rPr>
        <w:t> </w:t>
      </w:r>
      <w:r w:rsidR="00FF74C8" w:rsidRPr="00AD4275">
        <w:rPr>
          <w:rStyle w:val="FontStyle12"/>
          <w:b w:val="0"/>
          <w:sz w:val="20"/>
          <w:szCs w:val="20"/>
        </w:rPr>
        <w:t xml:space="preserve"> stoisku promocyjnym Województwa Łódzkiego na targach </w:t>
      </w:r>
      <w:proofErr w:type="spellStart"/>
      <w:r w:rsidR="00FF74C8" w:rsidRPr="00AD4275">
        <w:rPr>
          <w:rStyle w:val="FontStyle12"/>
          <w:b w:val="0"/>
          <w:sz w:val="20"/>
          <w:szCs w:val="20"/>
        </w:rPr>
        <w:t>Fruit</w:t>
      </w:r>
      <w:proofErr w:type="spellEnd"/>
      <w:r w:rsidR="00FF74C8" w:rsidRPr="00AD4275">
        <w:rPr>
          <w:rStyle w:val="FontStyle12"/>
          <w:b w:val="0"/>
          <w:sz w:val="20"/>
          <w:szCs w:val="20"/>
        </w:rPr>
        <w:t xml:space="preserve"> </w:t>
      </w:r>
      <w:proofErr w:type="spellStart"/>
      <w:r w:rsidR="00FF74C8" w:rsidRPr="00AD4275">
        <w:rPr>
          <w:rStyle w:val="FontStyle12"/>
          <w:b w:val="0"/>
          <w:sz w:val="20"/>
          <w:szCs w:val="20"/>
        </w:rPr>
        <w:t>Logistica</w:t>
      </w:r>
      <w:proofErr w:type="spellEnd"/>
      <w:r w:rsidR="00FF74C8" w:rsidRPr="00AD4275">
        <w:rPr>
          <w:rStyle w:val="FontStyle12"/>
          <w:b w:val="0"/>
          <w:sz w:val="20"/>
          <w:szCs w:val="20"/>
        </w:rPr>
        <w:t xml:space="preserve"> 2025 w Berlinie w dniach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 xml:space="preserve">5 –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>7 lutego 202</w:t>
      </w:r>
      <w:r w:rsidR="00AD4275" w:rsidRPr="00AD4275">
        <w:rPr>
          <w:rStyle w:val="FontStyle12"/>
          <w:b w:val="0"/>
          <w:sz w:val="20"/>
          <w:szCs w:val="20"/>
        </w:rPr>
        <w:t xml:space="preserve">5 </w:t>
      </w:r>
      <w:r w:rsidR="006130A1">
        <w:rPr>
          <w:rStyle w:val="FontStyle12"/>
          <w:b w:val="0"/>
          <w:sz w:val="20"/>
          <w:szCs w:val="20"/>
        </w:rPr>
        <w:t xml:space="preserve">r. </w:t>
      </w:r>
      <w:r w:rsidR="00AD4275" w:rsidRPr="00AD4275">
        <w:rPr>
          <w:rStyle w:val="FontStyle12"/>
          <w:b w:val="0"/>
          <w:sz w:val="20"/>
          <w:szCs w:val="20"/>
        </w:rPr>
        <w:t xml:space="preserve">dla umożliwienia prezentacji osiągnięć branży rolno – spożywczej z terenu województwa. </w:t>
      </w:r>
    </w:p>
    <w:p w14:paraId="337E8559" w14:textId="77777777" w:rsidR="004B2DA4" w:rsidRPr="00AD427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§</w:t>
      </w:r>
      <w:bookmarkEnd w:id="3"/>
      <w:r w:rsidRPr="00AD4275">
        <w:rPr>
          <w:rStyle w:val="FontStyle12"/>
          <w:sz w:val="20"/>
          <w:szCs w:val="20"/>
        </w:rPr>
        <w:t xml:space="preserve"> 3</w:t>
      </w:r>
    </w:p>
    <w:p w14:paraId="17CE82BF" w14:textId="77777777" w:rsidR="004B2DA4" w:rsidRPr="00AD427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Warunki udziału w rekrutacji</w:t>
      </w:r>
    </w:p>
    <w:p w14:paraId="687AA3F0" w14:textId="77777777" w:rsidR="004B2DA4" w:rsidRPr="00AD427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</w:p>
    <w:p w14:paraId="43F02420" w14:textId="0F20712A" w:rsidR="004B2DA4" w:rsidRPr="00AD4275" w:rsidRDefault="004B2DA4" w:rsidP="004B2DA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>W rekrutacji mogą wziąć udział wyłącznie</w:t>
      </w:r>
      <w:r w:rsidR="00AD4275" w:rsidRPr="00AD4275">
        <w:rPr>
          <w:rFonts w:ascii="Arial" w:hAnsi="Arial" w:cs="Arial"/>
          <w:bCs/>
          <w:sz w:val="20"/>
          <w:szCs w:val="20"/>
        </w:rPr>
        <w:t xml:space="preserve"> prz</w:t>
      </w:r>
      <w:r w:rsidR="00297543">
        <w:rPr>
          <w:rFonts w:ascii="Arial" w:hAnsi="Arial" w:cs="Arial"/>
          <w:bCs/>
          <w:sz w:val="20"/>
          <w:szCs w:val="20"/>
        </w:rPr>
        <w:t>edstawiciele branży rolno – spoż</w:t>
      </w:r>
      <w:r w:rsidR="00AD4275" w:rsidRPr="00AD4275">
        <w:rPr>
          <w:rFonts w:ascii="Arial" w:hAnsi="Arial" w:cs="Arial"/>
          <w:bCs/>
          <w:sz w:val="20"/>
          <w:szCs w:val="20"/>
        </w:rPr>
        <w:t xml:space="preserve">ywczej będący </w:t>
      </w:r>
      <w:r w:rsidRPr="00AD4275">
        <w:rPr>
          <w:rFonts w:ascii="Arial" w:hAnsi="Arial" w:cs="Arial"/>
          <w:bCs/>
          <w:sz w:val="20"/>
          <w:szCs w:val="20"/>
        </w:rPr>
        <w:t xml:space="preserve"> przedsiębiorc</w:t>
      </w:r>
      <w:r w:rsidR="00AD4275" w:rsidRPr="00AD4275">
        <w:rPr>
          <w:rFonts w:ascii="Arial" w:hAnsi="Arial" w:cs="Arial"/>
          <w:bCs/>
          <w:sz w:val="20"/>
          <w:szCs w:val="20"/>
        </w:rPr>
        <w:t>ami</w:t>
      </w:r>
      <w:r w:rsidRPr="00AD4275">
        <w:rPr>
          <w:rFonts w:ascii="Arial" w:hAnsi="Arial" w:cs="Arial"/>
          <w:bCs/>
          <w:sz w:val="20"/>
          <w:szCs w:val="20"/>
        </w:rPr>
        <w:t xml:space="preserve"> reprezentujący</w:t>
      </w:r>
      <w:r w:rsidR="00AD4275" w:rsidRPr="00AD4275">
        <w:rPr>
          <w:rFonts w:ascii="Arial" w:hAnsi="Arial" w:cs="Arial"/>
          <w:bCs/>
          <w:sz w:val="20"/>
          <w:szCs w:val="20"/>
        </w:rPr>
        <w:t>mi</w:t>
      </w:r>
      <w:r w:rsidRPr="00AD4275">
        <w:rPr>
          <w:rFonts w:ascii="Arial" w:hAnsi="Arial" w:cs="Arial"/>
          <w:bCs/>
          <w:sz w:val="20"/>
          <w:szCs w:val="20"/>
        </w:rPr>
        <w:t xml:space="preserve"> sektor mikro, małych i średnich przedsiębiorstw rozumianych zgodnie z Rozporządzeniem Komisji (UE) nr 651/2014 z dnia 17 czerwca 2014 r. uznającym niektóre rodzaje pomocy za zgodne z rynkiem wewnętrznym w zastosowaniu art. 107 i 108 Traktatu, oraz:</w:t>
      </w:r>
    </w:p>
    <w:p w14:paraId="6EA6B5B7" w14:textId="3EC70773" w:rsidR="004B2DA4" w:rsidRPr="00AD427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 xml:space="preserve">zarejestrowani i prowadzący działalność gospodarczą na dzień </w:t>
      </w:r>
      <w:r w:rsidRPr="00005C5E">
        <w:rPr>
          <w:rFonts w:ascii="Arial" w:hAnsi="Arial" w:cs="Arial"/>
          <w:bCs/>
          <w:sz w:val="20"/>
          <w:szCs w:val="20"/>
        </w:rPr>
        <w:t xml:space="preserve">podpisania Umowy </w:t>
      </w:r>
      <w:r w:rsidR="006130A1">
        <w:rPr>
          <w:rFonts w:ascii="Arial" w:hAnsi="Arial" w:cs="Arial"/>
          <w:bCs/>
          <w:sz w:val="20"/>
          <w:szCs w:val="20"/>
        </w:rPr>
        <w:t>(</w:t>
      </w:r>
      <w:r w:rsidRPr="00AD4275">
        <w:rPr>
          <w:rFonts w:ascii="Arial" w:hAnsi="Arial" w:cs="Arial"/>
          <w:bCs/>
          <w:sz w:val="20"/>
          <w:szCs w:val="20"/>
        </w:rPr>
        <w:t>działalność nie może być zawieszona),</w:t>
      </w:r>
    </w:p>
    <w:p w14:paraId="0C96225F" w14:textId="77777777" w:rsidR="004B2DA4" w:rsidRPr="00AD427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>posiadający siedzibę lub oddział, bądź w przypadku osób fizycznych prowadzące działalność gospodarczą na terenie województwa łódzkiego,</w:t>
      </w:r>
    </w:p>
    <w:p w14:paraId="76B157C5" w14:textId="70625DC1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 xml:space="preserve">dysponujący kadrą posługującą się co </w:t>
      </w:r>
      <w:r w:rsidRPr="00B338E5">
        <w:rPr>
          <w:rFonts w:ascii="Arial" w:hAnsi="Arial" w:cs="Arial"/>
          <w:bCs/>
          <w:sz w:val="20"/>
          <w:szCs w:val="20"/>
        </w:rPr>
        <w:t>najmniej językiem angielskim</w:t>
      </w:r>
      <w:r w:rsidR="0058337D">
        <w:rPr>
          <w:rFonts w:ascii="Arial" w:hAnsi="Arial" w:cs="Arial"/>
          <w:bCs/>
          <w:sz w:val="20"/>
          <w:szCs w:val="20"/>
        </w:rPr>
        <w:t xml:space="preserve"> lub języ</w:t>
      </w:r>
      <w:r w:rsidR="009E0426">
        <w:rPr>
          <w:rFonts w:ascii="Arial" w:hAnsi="Arial" w:cs="Arial"/>
          <w:bCs/>
          <w:sz w:val="20"/>
          <w:szCs w:val="20"/>
        </w:rPr>
        <w:t>kiem niemieckim</w:t>
      </w:r>
      <w:r w:rsidRPr="00B338E5">
        <w:rPr>
          <w:rFonts w:ascii="Arial" w:hAnsi="Arial" w:cs="Arial"/>
          <w:bCs/>
          <w:sz w:val="20"/>
          <w:szCs w:val="20"/>
        </w:rPr>
        <w:t xml:space="preserve"> w stopniu umożliwiającym samodzielną prezentację oferty handlowej/usługowej w trakcie spotkań z potencjalnymi partnerami zagranicznymi,</w:t>
      </w:r>
    </w:p>
    <w:p w14:paraId="0C8128CA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lastRenderedPageBreak/>
        <w:t>prowadzący działalność gospodarczą odpowiadającą tematyce Wydarzenia,</w:t>
      </w:r>
    </w:p>
    <w:p w14:paraId="5206898D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2"/>
        </w:rPr>
        <w:t>prowadzący na terenie województwa łódzkiego działalność gospodarczą w ramach kluczowych branż zgodnie z Regionalną Strategią Innowacji Województwa Łódzkiego:</w:t>
      </w:r>
      <w:r w:rsidRPr="00B338E5">
        <w:rPr>
          <w:rStyle w:val="FontStyle12"/>
          <w:sz w:val="20"/>
          <w:szCs w:val="22"/>
        </w:rPr>
        <w:t xml:space="preserve"> </w:t>
      </w:r>
      <w:r w:rsidRPr="00B338E5">
        <w:rPr>
          <w:rFonts w:ascii="Arial" w:hAnsi="Arial" w:cs="Arial"/>
          <w:b/>
          <w:sz w:val="20"/>
          <w:szCs w:val="20"/>
        </w:rPr>
        <w:t>Innowacyjne rolnictwo i przetwórstwo rolno-spożywcze.</w:t>
      </w:r>
    </w:p>
    <w:p w14:paraId="721E20EC" w14:textId="1CBD04B2" w:rsidR="00B338E5" w:rsidRPr="00005C5E" w:rsidRDefault="004623DE" w:rsidP="004623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 xml:space="preserve">Dane </w:t>
      </w:r>
      <w:r w:rsidRPr="00005C5E">
        <w:rPr>
          <w:rFonts w:ascii="Arial" w:hAnsi="Arial" w:cs="Arial"/>
          <w:sz w:val="20"/>
          <w:szCs w:val="20"/>
        </w:rPr>
        <w:t xml:space="preserve">pozyskane od </w:t>
      </w:r>
      <w:r w:rsidR="00393AC1" w:rsidRPr="00005C5E">
        <w:rPr>
          <w:rFonts w:ascii="Arial" w:hAnsi="Arial" w:cs="Arial"/>
          <w:sz w:val="20"/>
          <w:szCs w:val="20"/>
        </w:rPr>
        <w:t>Przedstawiciela Branży</w:t>
      </w:r>
      <w:r w:rsidRPr="00005C5E">
        <w:rPr>
          <w:rFonts w:ascii="Arial" w:hAnsi="Arial" w:cs="Arial"/>
          <w:sz w:val="20"/>
          <w:szCs w:val="20"/>
        </w:rPr>
        <w:t xml:space="preserve"> w trakcie rekrutacji są wykorzystywane wyłącznie na </w:t>
      </w:r>
      <w:r w:rsidR="006130A1" w:rsidRPr="00005C5E">
        <w:rPr>
          <w:rFonts w:ascii="Arial" w:hAnsi="Arial" w:cs="Arial"/>
          <w:sz w:val="20"/>
          <w:szCs w:val="20"/>
        </w:rPr>
        <w:t>jej potrzeby</w:t>
      </w:r>
      <w:r w:rsidRPr="00005C5E">
        <w:rPr>
          <w:rFonts w:ascii="Arial" w:hAnsi="Arial" w:cs="Arial"/>
          <w:sz w:val="20"/>
          <w:szCs w:val="20"/>
        </w:rPr>
        <w:t xml:space="preserve">, za wyjątkiem danych przekazanych również w celu informowania o przyszłych wydarzeniach, po uzyskaniu zgody na takie działania. </w:t>
      </w:r>
    </w:p>
    <w:p w14:paraId="08E1F76C" w14:textId="6EC2B328" w:rsidR="004623DE" w:rsidRPr="00AD4275" w:rsidRDefault="00B338E5" w:rsidP="004623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Style w:val="FontStyle12"/>
          <w:b w:val="0"/>
          <w:sz w:val="20"/>
          <w:szCs w:val="20"/>
        </w:rPr>
      </w:pPr>
      <w:r w:rsidRPr="00005C5E">
        <w:rPr>
          <w:rStyle w:val="FontStyle12"/>
          <w:b w:val="0"/>
          <w:sz w:val="20"/>
          <w:szCs w:val="20"/>
        </w:rPr>
        <w:t xml:space="preserve">Niepodanie danych skutkuje brakiem możliwości wzięcia udziału w rekrutacji </w:t>
      </w:r>
      <w:r w:rsidR="000500A7" w:rsidRPr="00005C5E">
        <w:rPr>
          <w:rStyle w:val="FontStyle12"/>
          <w:b w:val="0"/>
          <w:sz w:val="20"/>
          <w:szCs w:val="20"/>
        </w:rPr>
        <w:t>i możliwości prezentacji produktów regionalnych na s</w:t>
      </w:r>
      <w:r w:rsidR="00FF74C8" w:rsidRPr="00005C5E">
        <w:rPr>
          <w:rStyle w:val="FontStyle12"/>
          <w:b w:val="0"/>
          <w:sz w:val="20"/>
          <w:szCs w:val="20"/>
        </w:rPr>
        <w:t>toisk</w:t>
      </w:r>
      <w:r w:rsidR="006130A1" w:rsidRPr="00005C5E">
        <w:rPr>
          <w:rStyle w:val="FontStyle12"/>
          <w:b w:val="0"/>
          <w:sz w:val="20"/>
          <w:szCs w:val="20"/>
        </w:rPr>
        <w:t>u</w:t>
      </w:r>
      <w:r w:rsidR="00FF74C8" w:rsidRPr="00005C5E">
        <w:rPr>
          <w:rStyle w:val="FontStyle12"/>
          <w:b w:val="0"/>
          <w:sz w:val="20"/>
          <w:szCs w:val="20"/>
        </w:rPr>
        <w:t xml:space="preserve"> promocyjn</w:t>
      </w:r>
      <w:r w:rsidR="000500A7" w:rsidRPr="00005C5E">
        <w:rPr>
          <w:rStyle w:val="FontStyle12"/>
          <w:b w:val="0"/>
          <w:sz w:val="20"/>
          <w:szCs w:val="20"/>
        </w:rPr>
        <w:t>ym</w:t>
      </w:r>
      <w:r w:rsidR="00FF74C8" w:rsidRPr="00005C5E">
        <w:rPr>
          <w:rStyle w:val="FontStyle12"/>
          <w:b w:val="0"/>
          <w:sz w:val="20"/>
          <w:szCs w:val="20"/>
        </w:rPr>
        <w:t xml:space="preserve"> Województwa Łódzkiego na targach </w:t>
      </w:r>
      <w:r w:rsidRPr="00005C5E">
        <w:rPr>
          <w:rFonts w:ascii="Arial" w:hAnsi="Arial" w:cs="Arial"/>
          <w:bCs/>
          <w:sz w:val="20"/>
          <w:szCs w:val="20"/>
        </w:rPr>
        <w:t xml:space="preserve">dla branży spożywczej </w:t>
      </w:r>
      <w:proofErr w:type="spellStart"/>
      <w:r w:rsidR="00FF74C8" w:rsidRPr="00005C5E">
        <w:rPr>
          <w:rStyle w:val="FontStyle12"/>
          <w:b w:val="0"/>
          <w:sz w:val="20"/>
          <w:szCs w:val="20"/>
        </w:rPr>
        <w:t>Fruit</w:t>
      </w:r>
      <w:proofErr w:type="spellEnd"/>
      <w:r w:rsidR="00FF74C8" w:rsidRPr="00005C5E">
        <w:rPr>
          <w:rStyle w:val="FontStyle12"/>
          <w:b w:val="0"/>
          <w:sz w:val="20"/>
          <w:szCs w:val="20"/>
        </w:rPr>
        <w:t xml:space="preserve"> </w:t>
      </w:r>
      <w:proofErr w:type="spellStart"/>
      <w:r w:rsidR="00FF74C8" w:rsidRPr="00005C5E">
        <w:rPr>
          <w:rStyle w:val="FontStyle12"/>
          <w:b w:val="0"/>
          <w:sz w:val="20"/>
          <w:szCs w:val="20"/>
        </w:rPr>
        <w:t>Logistica</w:t>
      </w:r>
      <w:proofErr w:type="spellEnd"/>
      <w:r w:rsidR="00FF74C8" w:rsidRPr="00005C5E">
        <w:rPr>
          <w:rStyle w:val="FontStyle12"/>
          <w:b w:val="0"/>
          <w:sz w:val="20"/>
          <w:szCs w:val="20"/>
        </w:rPr>
        <w:t xml:space="preserve"> 2025 w Berlinie odbywających się</w:t>
      </w:r>
      <w:r w:rsidR="00FF74C8" w:rsidRPr="00AD4275">
        <w:rPr>
          <w:rStyle w:val="FontStyle12"/>
          <w:b w:val="0"/>
          <w:sz w:val="20"/>
          <w:szCs w:val="20"/>
        </w:rPr>
        <w:t xml:space="preserve"> w dniach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 xml:space="preserve">5 –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>7 lutego 2025</w:t>
      </w:r>
      <w:r w:rsidR="000500A7">
        <w:rPr>
          <w:rStyle w:val="FontStyle12"/>
          <w:b w:val="0"/>
          <w:sz w:val="20"/>
          <w:szCs w:val="20"/>
        </w:rPr>
        <w:t xml:space="preserve"> r</w:t>
      </w:r>
      <w:r w:rsidR="00FF74C8" w:rsidRPr="00AD4275">
        <w:rPr>
          <w:rStyle w:val="FontStyle12"/>
          <w:b w:val="0"/>
          <w:sz w:val="20"/>
          <w:szCs w:val="20"/>
        </w:rPr>
        <w:t>.</w:t>
      </w:r>
    </w:p>
    <w:p w14:paraId="5FDD9D1C" w14:textId="77777777" w:rsidR="004B2DA4" w:rsidRPr="00B338E5" w:rsidRDefault="004B2DA4" w:rsidP="004B2D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Przystąpienie do Rekrutacji jest jednoznaczne z akceptacją niniejszego Regulaminu.</w:t>
      </w:r>
    </w:p>
    <w:p w14:paraId="53E121D3" w14:textId="77777777" w:rsidR="004B2DA4" w:rsidRPr="00B338E5" w:rsidRDefault="004B2DA4" w:rsidP="004B2DA4">
      <w:pPr>
        <w:pStyle w:val="Akapitzlist"/>
        <w:spacing w:line="276" w:lineRule="auto"/>
        <w:ind w:left="360"/>
        <w:jc w:val="right"/>
        <w:rPr>
          <w:bCs/>
          <w:sz w:val="20"/>
          <w:szCs w:val="20"/>
        </w:rPr>
      </w:pPr>
    </w:p>
    <w:p w14:paraId="7EDB6FA5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4</w:t>
      </w:r>
    </w:p>
    <w:p w14:paraId="4356FE88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Forma udziału w rekrutacji i terminy</w:t>
      </w:r>
    </w:p>
    <w:p w14:paraId="7B6F8F54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left="355" w:firstLine="0"/>
        <w:jc w:val="both"/>
        <w:rPr>
          <w:rStyle w:val="FontStyle12"/>
          <w:b w:val="0"/>
          <w:sz w:val="20"/>
          <w:szCs w:val="20"/>
        </w:rPr>
      </w:pPr>
    </w:p>
    <w:p w14:paraId="43519FB2" w14:textId="660D66A5" w:rsidR="004B2DA4" w:rsidRPr="00005C5E" w:rsidRDefault="004B2DA4" w:rsidP="00641A72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60" w:hanging="360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Potwierdzeniem udziału w Rekrutacji jest przekazanie do </w:t>
      </w:r>
      <w:r w:rsidRPr="00005C5E">
        <w:rPr>
          <w:rStyle w:val="FontStyle12"/>
          <w:b w:val="0"/>
          <w:sz w:val="20"/>
          <w:szCs w:val="20"/>
        </w:rPr>
        <w:t>Organizatora Wyjazdu uzupełnionego i podpisanego przez upoważnione</w:t>
      </w:r>
      <w:r w:rsidR="000500A7" w:rsidRPr="00005C5E">
        <w:rPr>
          <w:rStyle w:val="FontStyle12"/>
          <w:b w:val="0"/>
          <w:sz w:val="20"/>
          <w:szCs w:val="20"/>
        </w:rPr>
        <w:t>go</w:t>
      </w:r>
      <w:r w:rsidRPr="00005C5E">
        <w:rPr>
          <w:rStyle w:val="FontStyle12"/>
          <w:b w:val="0"/>
          <w:sz w:val="20"/>
          <w:szCs w:val="20"/>
        </w:rPr>
        <w:t xml:space="preserve"> do reprezentacji </w:t>
      </w:r>
      <w:r w:rsidR="000500A7" w:rsidRPr="00005C5E">
        <w:rPr>
          <w:rStyle w:val="FontStyle12"/>
          <w:b w:val="0"/>
          <w:sz w:val="20"/>
          <w:szCs w:val="20"/>
        </w:rPr>
        <w:t>Przedstawiciela Branży</w:t>
      </w:r>
      <w:r w:rsidRPr="00005C5E">
        <w:rPr>
          <w:rStyle w:val="FontStyle12"/>
          <w:b w:val="0"/>
          <w:sz w:val="20"/>
          <w:szCs w:val="20"/>
        </w:rPr>
        <w:t xml:space="preserve"> </w:t>
      </w:r>
      <w:r w:rsidRPr="00005C5E">
        <w:rPr>
          <w:rStyle w:val="FontStyle12"/>
          <w:sz w:val="20"/>
          <w:szCs w:val="20"/>
        </w:rPr>
        <w:t>Formularza zgłoszeniowego</w:t>
      </w:r>
      <w:r w:rsidRPr="00005C5E">
        <w:rPr>
          <w:rStyle w:val="FontStyle12"/>
          <w:b w:val="0"/>
          <w:sz w:val="20"/>
          <w:szCs w:val="20"/>
        </w:rPr>
        <w:t xml:space="preserve">, który stanowi </w:t>
      </w:r>
      <w:r w:rsidRPr="00005C5E">
        <w:rPr>
          <w:rStyle w:val="FontStyle12"/>
          <w:sz w:val="20"/>
          <w:szCs w:val="20"/>
        </w:rPr>
        <w:t>Załącznik nr 1</w:t>
      </w:r>
      <w:r w:rsidRPr="00005C5E">
        <w:rPr>
          <w:rStyle w:val="FontStyle12"/>
          <w:b w:val="0"/>
          <w:sz w:val="20"/>
          <w:szCs w:val="20"/>
        </w:rPr>
        <w:t xml:space="preserve"> do niniejszego Regulaminu </w:t>
      </w:r>
      <w:r w:rsidRPr="00005C5E">
        <w:rPr>
          <w:bCs/>
          <w:sz w:val="20"/>
          <w:szCs w:val="20"/>
        </w:rPr>
        <w:t>i przesłanie go drogą elektroniczną.</w:t>
      </w:r>
    </w:p>
    <w:p w14:paraId="2D68404A" w14:textId="066522EC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55" w:hanging="360"/>
        <w:jc w:val="both"/>
        <w:rPr>
          <w:rStyle w:val="FontStyle12"/>
          <w:b w:val="0"/>
          <w:bCs w:val="0"/>
          <w:sz w:val="20"/>
          <w:szCs w:val="20"/>
          <w:u w:val="single"/>
        </w:rPr>
      </w:pPr>
      <w:r w:rsidRPr="00B338E5">
        <w:rPr>
          <w:rStyle w:val="FontStyle12"/>
          <w:b w:val="0"/>
          <w:sz w:val="20"/>
          <w:szCs w:val="20"/>
        </w:rPr>
        <w:t xml:space="preserve">Rekrutacja prowadzona będzie elektronicznie. Ww. Formularz należy przesłać do dnia </w:t>
      </w:r>
      <w:r w:rsidR="00BA0D57">
        <w:rPr>
          <w:rStyle w:val="FontStyle12"/>
          <w:sz w:val="20"/>
          <w:szCs w:val="20"/>
        </w:rPr>
        <w:t>2</w:t>
      </w:r>
      <w:ins w:id="4" w:author="Renata Klimaszewska" w:date="2025-01-22T14:38:00Z">
        <w:r w:rsidR="00BA15F7">
          <w:rPr>
            <w:rStyle w:val="FontStyle12"/>
            <w:sz w:val="20"/>
            <w:szCs w:val="20"/>
          </w:rPr>
          <w:t>4</w:t>
        </w:r>
      </w:ins>
      <w:bookmarkStart w:id="5" w:name="_GoBack"/>
      <w:bookmarkEnd w:id="5"/>
      <w:del w:id="6" w:author="Renata Klimaszewska" w:date="2025-01-22T14:38:00Z">
        <w:r w:rsidR="00BA0D57" w:rsidDel="00BA15F7">
          <w:rPr>
            <w:rStyle w:val="FontStyle12"/>
            <w:sz w:val="20"/>
            <w:szCs w:val="20"/>
          </w:rPr>
          <w:delText>2</w:delText>
        </w:r>
      </w:del>
      <w:r w:rsidR="00BA0D57">
        <w:rPr>
          <w:rStyle w:val="FontStyle12"/>
          <w:sz w:val="20"/>
          <w:szCs w:val="20"/>
        </w:rPr>
        <w:t xml:space="preserve"> stycznia 2025</w:t>
      </w:r>
      <w:r w:rsidR="00AD379D">
        <w:rPr>
          <w:rStyle w:val="FontStyle12"/>
          <w:sz w:val="20"/>
          <w:szCs w:val="20"/>
        </w:rPr>
        <w:t xml:space="preserve"> r.</w:t>
      </w:r>
      <w:r w:rsidR="00BA0D57" w:rsidRPr="00B338E5">
        <w:rPr>
          <w:rStyle w:val="FontStyle12"/>
          <w:sz w:val="20"/>
          <w:szCs w:val="20"/>
        </w:rPr>
        <w:t xml:space="preserve">, </w:t>
      </w:r>
      <w:r w:rsidRPr="00B338E5">
        <w:rPr>
          <w:rStyle w:val="FontStyle12"/>
          <w:sz w:val="20"/>
          <w:szCs w:val="20"/>
        </w:rPr>
        <w:t xml:space="preserve">godz. 12:00 </w:t>
      </w:r>
      <w:r w:rsidRPr="00B338E5">
        <w:rPr>
          <w:rStyle w:val="FontStyle12"/>
          <w:b w:val="0"/>
          <w:sz w:val="20"/>
          <w:szCs w:val="20"/>
        </w:rPr>
        <w:t xml:space="preserve">na adres </w:t>
      </w:r>
      <w:hyperlink r:id="rId8" w:history="1">
        <w:r w:rsidRPr="00B338E5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Pr="00B338E5">
        <w:rPr>
          <w:rStyle w:val="FontStyle12"/>
          <w:b w:val="0"/>
          <w:bCs w:val="0"/>
          <w:sz w:val="20"/>
          <w:szCs w:val="20"/>
          <w:u w:val="single"/>
        </w:rPr>
        <w:t xml:space="preserve">. </w:t>
      </w:r>
    </w:p>
    <w:p w14:paraId="13771B72" w14:textId="2B27A60E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55" w:hanging="360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>Formularze niekompletne, przekazane po terminie oraz zgłoszenia w innej formie, niż z wykorzystaniem Formularz</w:t>
      </w:r>
      <w:r w:rsidR="00AD4275">
        <w:rPr>
          <w:rStyle w:val="FontStyle12"/>
          <w:b w:val="0"/>
          <w:color w:val="000000"/>
          <w:sz w:val="20"/>
          <w:szCs w:val="20"/>
        </w:rPr>
        <w:t>a</w:t>
      </w:r>
      <w:r w:rsidRPr="00B338E5">
        <w:rPr>
          <w:rStyle w:val="FontStyle12"/>
          <w:b w:val="0"/>
          <w:color w:val="000000"/>
          <w:sz w:val="20"/>
          <w:szCs w:val="20"/>
        </w:rPr>
        <w:t>, o których mowa w pkt 1 nie będą brane pod uwagę.</w:t>
      </w:r>
    </w:p>
    <w:p w14:paraId="5B649F9B" w14:textId="65AF6DAE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line="276" w:lineRule="auto"/>
        <w:ind w:left="360" w:hanging="360"/>
        <w:jc w:val="both"/>
        <w:rPr>
          <w:rStyle w:val="FontStyle12"/>
          <w:b w:val="0"/>
          <w:sz w:val="16"/>
          <w:szCs w:val="16"/>
        </w:rPr>
      </w:pPr>
      <w:r w:rsidRPr="00B338E5">
        <w:rPr>
          <w:rStyle w:val="FontStyle12"/>
          <w:b w:val="0"/>
          <w:sz w:val="20"/>
          <w:szCs w:val="20"/>
        </w:rPr>
        <w:t>Formularze zgłoszeniowe niekompletne lub wypełnione w sposób nieprawidłowy mogą zostać uzupełnione lub poprawione przez składających je przedsiębiorców wyłącznie przed upływem terminu wskazanego w p</w:t>
      </w:r>
      <w:r w:rsidR="000500A7">
        <w:rPr>
          <w:rStyle w:val="FontStyle12"/>
          <w:b w:val="0"/>
          <w:sz w:val="20"/>
          <w:szCs w:val="20"/>
        </w:rPr>
        <w:t>kt</w:t>
      </w:r>
      <w:r w:rsidRPr="00B338E5">
        <w:rPr>
          <w:rStyle w:val="FontStyle12"/>
          <w:b w:val="0"/>
          <w:sz w:val="20"/>
          <w:szCs w:val="20"/>
        </w:rPr>
        <w:t xml:space="preserve"> 2. </w:t>
      </w:r>
    </w:p>
    <w:p w14:paraId="3E4BEA2E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left="355" w:firstLine="0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 </w:t>
      </w:r>
    </w:p>
    <w:p w14:paraId="0163BDA2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5</w:t>
      </w:r>
    </w:p>
    <w:p w14:paraId="05048CAF" w14:textId="77777777" w:rsidR="00DB2788" w:rsidRDefault="004B2DA4" w:rsidP="004B2DA4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Przetwarzanie danych osobowych</w:t>
      </w:r>
    </w:p>
    <w:p w14:paraId="6A6E97F0" w14:textId="51C81CC5" w:rsidR="004B2DA4" w:rsidRPr="00B338E5" w:rsidRDefault="004B2DA4" w:rsidP="004B2DA4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</w:p>
    <w:p w14:paraId="2FC7B2D9" w14:textId="0068AAAC" w:rsidR="004B2DA4" w:rsidRPr="00005C5E" w:rsidRDefault="004B2DA4" w:rsidP="004B2DA4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005C5E">
        <w:rPr>
          <w:rStyle w:val="FontStyle12"/>
          <w:b w:val="0"/>
          <w:bCs w:val="0"/>
          <w:color w:val="000000"/>
          <w:sz w:val="20"/>
          <w:szCs w:val="20"/>
        </w:rPr>
        <w:t>Administratorem danych</w:t>
      </w:r>
      <w:r w:rsidR="000500A7" w:rsidRPr="00005C5E">
        <w:rPr>
          <w:rStyle w:val="FontStyle12"/>
          <w:b w:val="0"/>
          <w:bCs w:val="0"/>
          <w:color w:val="000000"/>
          <w:sz w:val="20"/>
          <w:szCs w:val="20"/>
        </w:rPr>
        <w:t xml:space="preserve"> </w:t>
      </w:r>
      <w:r w:rsidRPr="00005C5E">
        <w:rPr>
          <w:rStyle w:val="FontStyle12"/>
          <w:b w:val="0"/>
          <w:bCs w:val="0"/>
          <w:color w:val="000000"/>
          <w:sz w:val="20"/>
          <w:szCs w:val="20"/>
        </w:rPr>
        <w:t xml:space="preserve">jest </w:t>
      </w:r>
      <w:r w:rsidRPr="00005C5E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9" w:history="1">
        <w:r w:rsidRPr="00005C5E">
          <w:rPr>
            <w:rStyle w:val="Hipercze"/>
            <w:rFonts w:cs="Arial"/>
            <w:sz w:val="20"/>
            <w:szCs w:val="20"/>
          </w:rPr>
          <w:t>info@lodzkie.pl</w:t>
        </w:r>
      </w:hyperlink>
      <w:r w:rsidRPr="00005C5E">
        <w:rPr>
          <w:rFonts w:cs="Arial"/>
          <w:sz w:val="20"/>
          <w:szCs w:val="20"/>
        </w:rPr>
        <w:t>.</w:t>
      </w:r>
    </w:p>
    <w:p w14:paraId="1B24F9EA" w14:textId="77777777" w:rsidR="004B2DA4" w:rsidRPr="00DB2788" w:rsidRDefault="004B2DA4" w:rsidP="004B2DA4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005C5E">
        <w:rPr>
          <w:rFonts w:cs="Arial"/>
          <w:sz w:val="20"/>
          <w:szCs w:val="20"/>
        </w:rPr>
        <w:t>Administrator danych powołał Inspektora Ochrony Danych, z którym można się skontaktować w sprawie przetwarzania</w:t>
      </w:r>
      <w:r w:rsidRPr="00DB2788">
        <w:rPr>
          <w:rFonts w:cs="Arial"/>
          <w:sz w:val="20"/>
          <w:szCs w:val="20"/>
        </w:rPr>
        <w:t xml:space="preserve"> danych osobowych pisząc na adres e-mail: </w:t>
      </w:r>
      <w:hyperlink r:id="rId10" w:history="1">
        <w:r w:rsidRPr="00DB2788">
          <w:rPr>
            <w:rStyle w:val="Hipercze"/>
            <w:rFonts w:cs="Arial"/>
            <w:sz w:val="20"/>
            <w:szCs w:val="20"/>
          </w:rPr>
          <w:t>iod@lodzkie.pl</w:t>
        </w:r>
      </w:hyperlink>
      <w:r w:rsidRPr="00DB2788">
        <w:rPr>
          <w:rFonts w:cs="Arial"/>
          <w:sz w:val="20"/>
          <w:szCs w:val="20"/>
        </w:rPr>
        <w:t xml:space="preserve"> lub na adres siedziby administratora.</w:t>
      </w:r>
    </w:p>
    <w:p w14:paraId="7573DB75" w14:textId="4D88BA1D" w:rsidR="004B2DA4" w:rsidRDefault="004B2DA4" w:rsidP="00641A72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</w:t>
      </w:r>
      <w:r w:rsidRPr="00641A72">
        <w:rPr>
          <w:rFonts w:cs="Arial"/>
          <w:sz w:val="20"/>
          <w:szCs w:val="20"/>
        </w:rPr>
        <w:t>W przypadku braku wyrażenia zgody na informowanie o</w:t>
      </w:r>
      <w:r w:rsidR="00DB2788">
        <w:rPr>
          <w:rFonts w:cs="Arial"/>
          <w:sz w:val="20"/>
          <w:szCs w:val="20"/>
        </w:rPr>
        <w:t> </w:t>
      </w:r>
      <w:r w:rsidRPr="00641A72">
        <w:rPr>
          <w:rFonts w:cs="Arial"/>
          <w:sz w:val="20"/>
          <w:szCs w:val="20"/>
        </w:rPr>
        <w:t>planowanych wydarzeniach podane dane w postaci numeru telefonu i adresu mail nie będą wykorzystywane w tym celu.</w:t>
      </w:r>
    </w:p>
    <w:p w14:paraId="78B70F03" w14:textId="77777777" w:rsidR="004B2DA4" w:rsidRPr="00DB2788" w:rsidRDefault="004B2DA4" w:rsidP="004B2DA4">
      <w:pPr>
        <w:pStyle w:val="Tekstpodstawowy2"/>
        <w:numPr>
          <w:ilvl w:val="0"/>
          <w:numId w:val="9"/>
        </w:numPr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DB2788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Style w:val="Tabela-Siatka"/>
        <w:tblW w:w="9060" w:type="dxa"/>
        <w:tblInd w:w="279" w:type="dxa"/>
        <w:tblLook w:val="04A0" w:firstRow="1" w:lastRow="0" w:firstColumn="1" w:lastColumn="0" w:noHBand="0" w:noVBand="1"/>
      </w:tblPr>
      <w:tblGrid>
        <w:gridCol w:w="3114"/>
        <w:gridCol w:w="3259"/>
        <w:gridCol w:w="2687"/>
      </w:tblGrid>
      <w:tr w:rsidR="004B2DA4" w:rsidRPr="00B338E5" w14:paraId="12299FC3" w14:textId="77777777" w:rsidTr="00641A72">
        <w:tc>
          <w:tcPr>
            <w:tcW w:w="3114" w:type="dxa"/>
            <w:vAlign w:val="center"/>
          </w:tcPr>
          <w:p w14:paraId="21C7DB81" w14:textId="1158C4D4" w:rsidR="004B2DA4" w:rsidRPr="00B338E5" w:rsidRDefault="00DB27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3259" w:type="dxa"/>
            <w:vAlign w:val="center"/>
          </w:tcPr>
          <w:p w14:paraId="0B3CAF9F" w14:textId="77753588" w:rsidR="004B2DA4" w:rsidRPr="00B338E5" w:rsidRDefault="00DB2788" w:rsidP="00393A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odstawa prawna przetwarzania danych </w:t>
            </w:r>
            <w:r w:rsidR="00393AC1" w:rsidRPr="00CB1FED">
              <w:rPr>
                <w:rStyle w:val="FontStyle12"/>
                <w:bCs w:val="0"/>
                <w:color w:val="000000"/>
                <w:sz w:val="20"/>
                <w:szCs w:val="20"/>
              </w:rPr>
              <w:t>Przedstawiciela Branży</w:t>
            </w:r>
            <w:r w:rsidR="00947251" w:rsidRPr="00CB1FED">
              <w:rPr>
                <w:rStyle w:val="FontStyle12"/>
                <w:bCs w:val="0"/>
                <w:color w:val="000000"/>
                <w:sz w:val="20"/>
                <w:szCs w:val="20"/>
              </w:rPr>
              <w:t>/Uczestnik rekrutacji</w:t>
            </w:r>
            <w:r w:rsidR="00947251">
              <w:rPr>
                <w:rStyle w:val="FontStyle12"/>
                <w:bCs w:val="0"/>
                <w:color w:val="000000"/>
              </w:rPr>
              <w:t xml:space="preserve"> </w:t>
            </w:r>
          </w:p>
        </w:tc>
        <w:tc>
          <w:tcPr>
            <w:tcW w:w="2687" w:type="dxa"/>
            <w:vAlign w:val="center"/>
          </w:tcPr>
          <w:p w14:paraId="322A0C60" w14:textId="76C81797" w:rsidR="004B2DA4" w:rsidRPr="00B338E5" w:rsidRDefault="00DB27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osoby wskazanej do kontaktu</w:t>
            </w:r>
          </w:p>
        </w:tc>
      </w:tr>
      <w:tr w:rsidR="004B2DA4" w:rsidRPr="00B338E5" w14:paraId="40123594" w14:textId="77777777" w:rsidTr="00641A72">
        <w:trPr>
          <w:trHeight w:val="2059"/>
        </w:trPr>
        <w:tc>
          <w:tcPr>
            <w:tcW w:w="3114" w:type="dxa"/>
            <w:vAlign w:val="center"/>
          </w:tcPr>
          <w:p w14:paraId="41ECA2B8" w14:textId="296CA1D6" w:rsidR="004B2DA4" w:rsidRPr="00005C5E" w:rsidRDefault="004B2DA4">
            <w:pPr>
              <w:pStyle w:val="Tekstkomentarza"/>
            </w:pPr>
            <w:r w:rsidRPr="00005C5E">
              <w:t xml:space="preserve">rekrutacja do  udziału w </w:t>
            </w:r>
            <w:r w:rsidR="00DE4A47" w:rsidRPr="00005C5E">
              <w:t>stoisku promocyjnym WŁ</w:t>
            </w:r>
            <w:r w:rsidRPr="00005C5E">
              <w:t xml:space="preserve"> </w:t>
            </w:r>
          </w:p>
        </w:tc>
        <w:tc>
          <w:tcPr>
            <w:tcW w:w="3259" w:type="dxa"/>
            <w:vAlign w:val="center"/>
          </w:tcPr>
          <w:p w14:paraId="382ACF88" w14:textId="301B7A13" w:rsidR="004B2DA4" w:rsidRPr="00005C5E" w:rsidRDefault="004B2DA4">
            <w:pPr>
              <w:pStyle w:val="Tekstkomentarza"/>
              <w:rPr>
                <w:color w:val="000000" w:themeColor="text1"/>
              </w:rPr>
            </w:pPr>
            <w:r w:rsidRPr="00005C5E">
              <w:rPr>
                <w:color w:val="000000" w:themeColor="text1"/>
              </w:rPr>
              <w:t xml:space="preserve">art. 6 ust. 1 lit. e RODO </w:t>
            </w:r>
            <w:r w:rsidR="00DE4A47" w:rsidRPr="00005C5E">
              <w:rPr>
                <w:color w:val="000000" w:themeColor="text1"/>
              </w:rPr>
              <w:t xml:space="preserve">w zw. </w:t>
            </w:r>
            <w:r w:rsidRPr="00005C5E">
              <w:rPr>
                <w:color w:val="000000" w:themeColor="text1"/>
              </w:rPr>
              <w:t>z ustawą z dnia 5 czerwca 1998 r. o</w:t>
            </w:r>
            <w:r w:rsidR="00DB2788" w:rsidRPr="00005C5E">
              <w:rPr>
                <w:color w:val="000000" w:themeColor="text1"/>
              </w:rPr>
              <w:t> </w:t>
            </w:r>
            <w:r w:rsidRPr="00005C5E">
              <w:rPr>
                <w:color w:val="000000" w:themeColor="text1"/>
              </w:rPr>
              <w:t>samorządzie województwa</w:t>
            </w:r>
          </w:p>
        </w:tc>
        <w:tc>
          <w:tcPr>
            <w:tcW w:w="2687" w:type="dxa"/>
            <w:vAlign w:val="center"/>
          </w:tcPr>
          <w:p w14:paraId="5D687237" w14:textId="77777777" w:rsidR="004B2DA4" w:rsidRPr="00B338E5" w:rsidRDefault="004B2DA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art. 6 ust. 1 lit. f RODO</w:t>
            </w:r>
          </w:p>
          <w:p w14:paraId="0AF291B5" w14:textId="77777777" w:rsidR="004B2DA4" w:rsidRPr="00B338E5" w:rsidRDefault="004B2DA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6CC8B8C" w14:textId="1C3C7A98" w:rsidR="004B2DA4" w:rsidRPr="00B338E5" w:rsidRDefault="004B2DA4" w:rsidP="00393AC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w postaci imię i nazwisko, stanowisko, numer telefonu służbowego, adres mail służbowy podaje </w:t>
            </w:r>
            <w:r w:rsidR="00C42B3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Przedstawiciel </w:t>
            </w:r>
            <w:r w:rsidR="00393AC1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="00C42B34">
              <w:rPr>
                <w:rFonts w:ascii="Arial" w:hAnsi="Arial" w:cs="Arial"/>
                <w:color w:val="000000" w:themeColor="text1"/>
                <w:sz w:val="20"/>
                <w:szCs w:val="20"/>
              </w:rPr>
              <w:t>ranży</w:t>
            </w:r>
          </w:p>
        </w:tc>
      </w:tr>
      <w:tr w:rsidR="00DB2788" w:rsidRPr="00B338E5" w14:paraId="3D5BDA36" w14:textId="77777777" w:rsidTr="00641A72">
        <w:trPr>
          <w:trHeight w:val="1138"/>
        </w:trPr>
        <w:tc>
          <w:tcPr>
            <w:tcW w:w="3114" w:type="dxa"/>
            <w:vAlign w:val="center"/>
          </w:tcPr>
          <w:p w14:paraId="5345719F" w14:textId="0B5F6A10" w:rsidR="00DB2788" w:rsidRPr="00B338E5" w:rsidRDefault="00DB2788" w:rsidP="00DB2788">
            <w:pPr>
              <w:pStyle w:val="Tekstkomentarza"/>
            </w:pPr>
            <w:r w:rsidRPr="00B338E5">
              <w:lastRenderedPageBreak/>
              <w:t xml:space="preserve">podejmowanie działań na żądanie strony przed zawarciem </w:t>
            </w:r>
            <w:r w:rsidRPr="00005C5E">
              <w:t>umowy</w:t>
            </w:r>
            <w:r w:rsidRPr="00B338E5">
              <w:t xml:space="preserve"> </w:t>
            </w:r>
          </w:p>
        </w:tc>
        <w:tc>
          <w:tcPr>
            <w:tcW w:w="3259" w:type="dxa"/>
            <w:vAlign w:val="center"/>
          </w:tcPr>
          <w:p w14:paraId="2A24BE6C" w14:textId="1404B5B8" w:rsidR="00DB2788" w:rsidRPr="00B338E5" w:rsidRDefault="00DB2788" w:rsidP="00266A7A">
            <w:pPr>
              <w:pStyle w:val="Tekstkomentarza"/>
              <w:rPr>
                <w:color w:val="000000" w:themeColor="text1"/>
              </w:rPr>
            </w:pPr>
            <w:r>
              <w:rPr>
                <w:color w:val="000000" w:themeColor="text1"/>
              </w:rPr>
              <w:t>art. 6 ust. 1 lit. b RODO w </w:t>
            </w:r>
            <w:r w:rsidRPr="00B338E5">
              <w:rPr>
                <w:color w:val="000000" w:themeColor="text1"/>
              </w:rPr>
              <w:t xml:space="preserve">stosunku do strony umowy </w:t>
            </w:r>
          </w:p>
        </w:tc>
        <w:tc>
          <w:tcPr>
            <w:tcW w:w="2687" w:type="dxa"/>
            <w:vAlign w:val="center"/>
          </w:tcPr>
          <w:p w14:paraId="5EAA1105" w14:textId="77777777" w:rsidR="00DB2788" w:rsidRPr="00B338E5" w:rsidRDefault="00DB2788" w:rsidP="00DB278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DA4" w:rsidRPr="00B338E5" w14:paraId="7A22D301" w14:textId="77777777" w:rsidTr="00641A72">
        <w:trPr>
          <w:trHeight w:val="845"/>
        </w:trPr>
        <w:tc>
          <w:tcPr>
            <w:tcW w:w="3114" w:type="dxa"/>
            <w:vAlign w:val="center"/>
          </w:tcPr>
          <w:p w14:paraId="5FC4E8DD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 xml:space="preserve">archiwizacji dokumentacji </w:t>
            </w:r>
          </w:p>
        </w:tc>
        <w:tc>
          <w:tcPr>
            <w:tcW w:w="5946" w:type="dxa"/>
            <w:gridSpan w:val="2"/>
            <w:vAlign w:val="center"/>
          </w:tcPr>
          <w:p w14:paraId="202658A1" w14:textId="77777777" w:rsidR="004B2DA4" w:rsidRPr="00B338E5" w:rsidRDefault="004B2DA4">
            <w:pPr>
              <w:pStyle w:val="Tekstkomentarza"/>
            </w:pPr>
            <w:r w:rsidRPr="00B338E5">
              <w:t>art. 6 ust. 1 lit. c RODO w związku z ustawą z dnia 14 lipca 1983 r. o narodowym zasobie archiwalnym i archiwach</w:t>
            </w:r>
          </w:p>
        </w:tc>
      </w:tr>
      <w:tr w:rsidR="004B2DA4" w:rsidRPr="00B338E5" w14:paraId="5BE331E2" w14:textId="77777777" w:rsidTr="00641A72">
        <w:trPr>
          <w:trHeight w:val="2119"/>
        </w:trPr>
        <w:tc>
          <w:tcPr>
            <w:tcW w:w="3114" w:type="dxa"/>
            <w:vAlign w:val="center"/>
          </w:tcPr>
          <w:p w14:paraId="2505C83F" w14:textId="042BCB1F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informowania w przyszłości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wydarzeniach targowych realizowanych przez Województwo Łódzkie w celu pobudzania aktywności gospodarczych i tworzenia warunków rozwoju gospodarczego</w:t>
            </w:r>
          </w:p>
        </w:tc>
        <w:tc>
          <w:tcPr>
            <w:tcW w:w="3259" w:type="dxa"/>
            <w:vAlign w:val="center"/>
          </w:tcPr>
          <w:p w14:paraId="69DFEE87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a RODO – zgoda na przetwarzanie danych osobowych tj. adres mail i nr telefonu</w:t>
            </w:r>
          </w:p>
          <w:p w14:paraId="4ECEA27C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3C4909" w14:textId="77777777" w:rsidR="004B2DA4" w:rsidRPr="00B338E5" w:rsidRDefault="004B2DA4">
            <w:pPr>
              <w:pStyle w:val="Tekstkomentarza"/>
            </w:pPr>
          </w:p>
        </w:tc>
        <w:tc>
          <w:tcPr>
            <w:tcW w:w="2687" w:type="dxa"/>
            <w:vAlign w:val="center"/>
          </w:tcPr>
          <w:p w14:paraId="6BCABDE0" w14:textId="77777777" w:rsidR="004B2DA4" w:rsidRPr="00B338E5" w:rsidRDefault="004B2DA4">
            <w:pPr>
              <w:pStyle w:val="Tekstkomentarza"/>
            </w:pPr>
          </w:p>
        </w:tc>
      </w:tr>
    </w:tbl>
    <w:p w14:paraId="5FA4C153" w14:textId="77777777" w:rsidR="00DB2788" w:rsidRDefault="00DB2788" w:rsidP="00641A72">
      <w:pPr>
        <w:pStyle w:val="Tekstpodstawowy2"/>
        <w:tabs>
          <w:tab w:val="left" w:pos="426"/>
        </w:tabs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35FDA084" w14:textId="5981B25F" w:rsidR="004B2DA4" w:rsidRPr="00B338E5" w:rsidRDefault="004B2DA4" w:rsidP="004B2DA4">
      <w:pPr>
        <w:pStyle w:val="Tekstpodstawowy2"/>
        <w:numPr>
          <w:ilvl w:val="0"/>
          <w:numId w:val="9"/>
        </w:numPr>
        <w:tabs>
          <w:tab w:val="left" w:pos="426"/>
        </w:tabs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Dane będą przechowywane:</w:t>
      </w:r>
    </w:p>
    <w:p w14:paraId="5E03B3A1" w14:textId="5F68C00A" w:rsidR="004B2DA4" w:rsidRPr="00005C5E" w:rsidRDefault="004B2DA4" w:rsidP="004B2DA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przez okres </w:t>
      </w:r>
      <w:r w:rsidRPr="00005C5E">
        <w:rPr>
          <w:rFonts w:cs="Arial"/>
          <w:sz w:val="20"/>
          <w:szCs w:val="20"/>
        </w:rPr>
        <w:t xml:space="preserve">10 lat od dnia 31 grudnia roku, w którym </w:t>
      </w:r>
      <w:r w:rsidR="009E0426" w:rsidRPr="00005C5E">
        <w:rPr>
          <w:rFonts w:cs="Arial"/>
          <w:sz w:val="20"/>
          <w:szCs w:val="20"/>
        </w:rPr>
        <w:t>odbył się Wyjazd</w:t>
      </w:r>
      <w:r w:rsidR="00FF74C8" w:rsidRPr="00005C5E">
        <w:rPr>
          <w:rFonts w:cs="Arial"/>
          <w:sz w:val="20"/>
          <w:szCs w:val="20"/>
        </w:rPr>
        <w:t>.</w:t>
      </w:r>
    </w:p>
    <w:p w14:paraId="4F0F12DC" w14:textId="77777777" w:rsidR="004B2DA4" w:rsidRPr="00B338E5" w:rsidRDefault="004B2DA4" w:rsidP="004B2DA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nie dłużej niż jest to niezbędne do realizacji celów przetwarzania lub do momentu wycofania zgody. </w:t>
      </w:r>
    </w:p>
    <w:p w14:paraId="105366EE" w14:textId="77777777" w:rsidR="004B2DA4" w:rsidRPr="00B338E5" w:rsidRDefault="004B2DA4" w:rsidP="004B2DA4">
      <w:pPr>
        <w:pStyle w:val="Style3"/>
        <w:widowControl/>
        <w:numPr>
          <w:ilvl w:val="0"/>
          <w:numId w:val="9"/>
        </w:numPr>
        <w:tabs>
          <w:tab w:val="num" w:pos="284"/>
        </w:tabs>
        <w:spacing w:line="276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Odbiorcami / kategoriami odbiorców danych osobowych będą: </w:t>
      </w:r>
    </w:p>
    <w:p w14:paraId="267F31B1" w14:textId="77777777" w:rsidR="004B2DA4" w:rsidRPr="00B338E5" w:rsidRDefault="004B2DA4" w:rsidP="004B2DA4">
      <w:pPr>
        <w:pStyle w:val="Tekstpodstawowy2"/>
        <w:numPr>
          <w:ilvl w:val="0"/>
          <w:numId w:val="11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podmioty świadczące usługi dla Województwa Łódzkiego, dostawcy systemów informatycznych i usług IT, </w:t>
      </w:r>
    </w:p>
    <w:p w14:paraId="78A20C9E" w14:textId="55FAFFF1" w:rsidR="004B2DA4" w:rsidRPr="00B338E5" w:rsidRDefault="004B2DA4" w:rsidP="004B2DA4">
      <w:pPr>
        <w:pStyle w:val="Tekstpodstawowy2"/>
        <w:numPr>
          <w:ilvl w:val="0"/>
          <w:numId w:val="11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inne podmioty upoważnione na podstawie przepisów prawa, np. wnioskujący o udzielenie informacji publicznej</w:t>
      </w:r>
      <w:r w:rsidR="000C739D">
        <w:rPr>
          <w:rFonts w:cs="Arial"/>
          <w:sz w:val="20"/>
          <w:szCs w:val="20"/>
        </w:rPr>
        <w:t>.</w:t>
      </w:r>
    </w:p>
    <w:p w14:paraId="36FA0D98" w14:textId="77777777" w:rsidR="004B2DA4" w:rsidRPr="00B338E5" w:rsidRDefault="004B2DA4" w:rsidP="004B2DA4">
      <w:pPr>
        <w:pStyle w:val="Style3"/>
        <w:widowControl/>
        <w:numPr>
          <w:ilvl w:val="0"/>
          <w:numId w:val="9"/>
        </w:numPr>
        <w:spacing w:line="276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Podmiotom danych przysługują następujące prawa: </w:t>
      </w:r>
    </w:p>
    <w:p w14:paraId="31E84561" w14:textId="77777777" w:rsidR="004B2DA4" w:rsidRPr="00B338E5" w:rsidRDefault="004B2DA4" w:rsidP="004B2DA4">
      <w:pPr>
        <w:pStyle w:val="Style3"/>
        <w:widowControl/>
        <w:numPr>
          <w:ilvl w:val="0"/>
          <w:numId w:val="12"/>
        </w:numPr>
        <w:spacing w:line="276" w:lineRule="auto"/>
        <w:jc w:val="both"/>
        <w:rPr>
          <w:b/>
          <w:bCs/>
          <w:color w:val="000000"/>
          <w:sz w:val="20"/>
          <w:szCs w:val="20"/>
        </w:rPr>
      </w:pPr>
      <w:r w:rsidRPr="00B338E5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36BA66D1" w14:textId="77777777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sprzeciwu wobec przetwarzania danych,</w:t>
      </w:r>
    </w:p>
    <w:p w14:paraId="28072BD4" w14:textId="2D3FD4D3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wycofania w dowolnym momencie zgody na przetwarzanie danych osobowych. Wycofanie zgody nie ma wpływu na zgodność z prawem przetwarzania przed jej wycofaniem</w:t>
      </w:r>
      <w:r w:rsidR="000B133E">
        <w:rPr>
          <w:rFonts w:ascii="Arial" w:hAnsi="Arial" w:cs="Arial"/>
          <w:sz w:val="20"/>
          <w:szCs w:val="20"/>
        </w:rPr>
        <w:t>,</w:t>
      </w:r>
    </w:p>
    <w:p w14:paraId="36293DEE" w14:textId="77777777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skargi do Prezesa Urzędu Ochrony Danych Osobowych ul. Stawki 2, 00-193 Warszawa.</w:t>
      </w:r>
    </w:p>
    <w:p w14:paraId="6739AC19" w14:textId="65C46A70" w:rsidR="004B2DA4" w:rsidRPr="00B338E5" w:rsidRDefault="00297543" w:rsidP="004B2DA4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005C5E">
        <w:rPr>
          <w:rStyle w:val="FontStyle12"/>
          <w:b w:val="0"/>
          <w:bCs w:val="0"/>
          <w:sz w:val="20"/>
          <w:szCs w:val="20"/>
        </w:rPr>
        <w:t xml:space="preserve">Przedstawiciel </w:t>
      </w:r>
      <w:r w:rsidR="000B133E" w:rsidRPr="00005C5E">
        <w:rPr>
          <w:rStyle w:val="FontStyle12"/>
          <w:b w:val="0"/>
          <w:bCs w:val="0"/>
          <w:sz w:val="20"/>
          <w:szCs w:val="20"/>
        </w:rPr>
        <w:t>B</w:t>
      </w:r>
      <w:r w:rsidRPr="00005C5E">
        <w:rPr>
          <w:rStyle w:val="FontStyle12"/>
          <w:b w:val="0"/>
          <w:bCs w:val="0"/>
          <w:sz w:val="20"/>
          <w:szCs w:val="20"/>
        </w:rPr>
        <w:t>ranży</w:t>
      </w:r>
      <w:r w:rsidR="004B2DA4" w:rsidRPr="00005C5E">
        <w:rPr>
          <w:rStyle w:val="FontStyle12"/>
          <w:b w:val="0"/>
          <w:bCs w:val="0"/>
          <w:sz w:val="20"/>
          <w:szCs w:val="20"/>
        </w:rPr>
        <w:t xml:space="preserve"> zobowiązany jest do zapoznania z treścią niniejszego paragrafu wszystkie osoby, których dane osobowe</w:t>
      </w:r>
      <w:r w:rsidR="004B2DA4" w:rsidRPr="00B338E5">
        <w:rPr>
          <w:rStyle w:val="FontStyle12"/>
          <w:b w:val="0"/>
          <w:bCs w:val="0"/>
          <w:sz w:val="20"/>
          <w:szCs w:val="20"/>
        </w:rPr>
        <w:t xml:space="preserve"> przekazuje w związku z rekrutacją. </w:t>
      </w:r>
    </w:p>
    <w:p w14:paraId="2A8C36B7" w14:textId="77777777" w:rsidR="004623DE" w:rsidRPr="00B338E5" w:rsidRDefault="004623DE" w:rsidP="00641A72">
      <w:pPr>
        <w:pStyle w:val="Akapitzlist"/>
        <w:widowControl/>
        <w:autoSpaceDE/>
        <w:autoSpaceDN/>
        <w:adjustRightInd/>
        <w:spacing w:line="276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</w:p>
    <w:p w14:paraId="601BD914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</w:p>
    <w:p w14:paraId="2763C2DD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6</w:t>
      </w:r>
    </w:p>
    <w:p w14:paraId="39374FA8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Kryteria wyboru przedsiębiorstw</w:t>
      </w:r>
    </w:p>
    <w:p w14:paraId="19F7C2CA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color w:val="000000"/>
          <w:sz w:val="20"/>
          <w:szCs w:val="20"/>
        </w:rPr>
      </w:pPr>
    </w:p>
    <w:p w14:paraId="50F8824B" w14:textId="54337442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Formularze zgłoszeniowe zostaną ocenione przez Organizatora w oparciu o kryteria formalne i merytoryczne, ustalone w Karcie oceny formalnej i merytorycznej formularza zgłoszeniowego której wzór stanowi </w:t>
      </w:r>
      <w:r w:rsidRPr="00B338E5">
        <w:rPr>
          <w:rStyle w:val="FontStyle12"/>
          <w:sz w:val="20"/>
          <w:szCs w:val="20"/>
        </w:rPr>
        <w:t xml:space="preserve">Załącznik nr </w:t>
      </w:r>
      <w:r w:rsidR="00AD4275">
        <w:rPr>
          <w:rStyle w:val="FontStyle12"/>
          <w:sz w:val="20"/>
          <w:szCs w:val="20"/>
        </w:rPr>
        <w:t>2</w:t>
      </w:r>
      <w:r w:rsidR="00A012CD">
        <w:rPr>
          <w:rStyle w:val="FontStyle12"/>
          <w:b w:val="0"/>
          <w:sz w:val="20"/>
          <w:szCs w:val="20"/>
        </w:rPr>
        <w:t xml:space="preserve"> do niniejszego R</w:t>
      </w:r>
      <w:r w:rsidRPr="00B338E5">
        <w:rPr>
          <w:rStyle w:val="FontStyle12"/>
          <w:b w:val="0"/>
          <w:sz w:val="20"/>
          <w:szCs w:val="20"/>
        </w:rPr>
        <w:t>egulaminu.</w:t>
      </w:r>
    </w:p>
    <w:p w14:paraId="68AB58F3" w14:textId="3B342919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negatywnego wyniku oceny formalnej zgłoszenie podlega odrzuceniu. </w:t>
      </w:r>
      <w:r w:rsidR="000B133E">
        <w:rPr>
          <w:rStyle w:val="FontStyle12"/>
          <w:b w:val="0"/>
          <w:sz w:val="20"/>
          <w:szCs w:val="20"/>
        </w:rPr>
        <w:br/>
      </w:r>
      <w:r w:rsidRPr="00B338E5">
        <w:rPr>
          <w:rStyle w:val="FontStyle12"/>
          <w:b w:val="0"/>
          <w:sz w:val="20"/>
          <w:szCs w:val="20"/>
        </w:rPr>
        <w:t xml:space="preserve">Od rozstrzygnięcia Organizatora o odrzuceniu zgłoszenia nie przysługuje środek zaskarżenia. </w:t>
      </w:r>
    </w:p>
    <w:p w14:paraId="10805D17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Formularze zgłoszeniowe ocenione pozytywnie przez Organizatora w zakresie spełniania kryteriów formalnych będą podlegały ocenie merytorycznej.</w:t>
      </w:r>
    </w:p>
    <w:p w14:paraId="277FE3AB" w14:textId="097B8325" w:rsidR="004B2DA4" w:rsidRPr="00005C5E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wyniku oceny merytorycznej Formularzy zgłoszeniowych do Wyjazdu zostanie zakwalifikowanych </w:t>
      </w:r>
      <w:r w:rsidRPr="00005C5E">
        <w:rPr>
          <w:rStyle w:val="FontStyle12"/>
          <w:b w:val="0"/>
          <w:sz w:val="20"/>
          <w:szCs w:val="20"/>
        </w:rPr>
        <w:t xml:space="preserve">maksymalnie </w:t>
      </w:r>
      <w:r w:rsidR="00C42B34" w:rsidRPr="00005C5E">
        <w:rPr>
          <w:rStyle w:val="FontStyle12"/>
          <w:b w:val="0"/>
          <w:sz w:val="20"/>
          <w:szCs w:val="20"/>
        </w:rPr>
        <w:t>pięciu</w:t>
      </w:r>
      <w:r w:rsidRPr="00005C5E">
        <w:rPr>
          <w:rStyle w:val="FontStyle12"/>
          <w:b w:val="0"/>
          <w:sz w:val="20"/>
          <w:szCs w:val="20"/>
        </w:rPr>
        <w:t xml:space="preserve"> przedsiębiorców, którzy uzyskali największą liczbę punktów.</w:t>
      </w:r>
    </w:p>
    <w:p w14:paraId="704DE651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005C5E">
        <w:rPr>
          <w:sz w:val="20"/>
          <w:szCs w:val="20"/>
          <w:lang w:eastAsia="zh-CN"/>
        </w:rPr>
        <w:t xml:space="preserve">W przypadku, gdy dwóch lub więcej przedsiębiorców </w:t>
      </w:r>
      <w:r w:rsidRPr="00B338E5">
        <w:rPr>
          <w:sz w:val="20"/>
          <w:szCs w:val="20"/>
          <w:lang w:eastAsia="zh-CN"/>
        </w:rPr>
        <w:t>uzyska</w:t>
      </w:r>
      <w:r w:rsidRPr="00B338E5">
        <w:rPr>
          <w:rStyle w:val="FontStyle12"/>
          <w:b w:val="0"/>
          <w:sz w:val="20"/>
          <w:szCs w:val="20"/>
        </w:rPr>
        <w:t xml:space="preserve"> w wyniku oceny merytorycznej</w:t>
      </w:r>
      <w:r w:rsidRPr="00B338E5">
        <w:rPr>
          <w:sz w:val="20"/>
          <w:szCs w:val="20"/>
          <w:lang w:eastAsia="zh-CN"/>
        </w:rPr>
        <w:t xml:space="preserve"> jednakową liczbę punktów, o zakwalifikowaniu się do Wyjazdu w ramach zakładanej puli pięciu  </w:t>
      </w:r>
      <w:r w:rsidRPr="00B338E5">
        <w:rPr>
          <w:sz w:val="20"/>
          <w:szCs w:val="20"/>
          <w:lang w:eastAsia="zh-CN"/>
        </w:rPr>
        <w:lastRenderedPageBreak/>
        <w:t xml:space="preserve">przedsiębiorców decyduje pierwszeństwo zgłoszenia – data i godzina otrzymania przez Organizatora Formularzy zgłoszeniowych w formie elektronicznej. </w:t>
      </w:r>
    </w:p>
    <w:p w14:paraId="7789B166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bCs/>
          <w:sz w:val="20"/>
          <w:szCs w:val="20"/>
        </w:rPr>
        <w:t xml:space="preserve">Od wyników oceny merytorycznej </w:t>
      </w:r>
      <w:r w:rsidRPr="00B338E5">
        <w:rPr>
          <w:rStyle w:val="FontStyle12"/>
          <w:b w:val="0"/>
          <w:sz w:val="20"/>
          <w:szCs w:val="20"/>
        </w:rPr>
        <w:t>nie przysługuje środek zaskarżenia.</w:t>
      </w:r>
    </w:p>
    <w:p w14:paraId="78679F8C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Przedsiębiorcy niezakwalifikowani do Wyjazdu zostaną umieszczeni na liście rezerwowej, w kolejności od największej do najmniejszej liczby otrzymanych punktów, a w przypadku równej liczby punktów w kolejności uwzględniającej pierwszeństwo zgłoszenia.</w:t>
      </w:r>
    </w:p>
    <w:p w14:paraId="3A60A3B0" w14:textId="77777777" w:rsidR="004B2DA4" w:rsidRPr="00B338E5" w:rsidRDefault="004B2DA4" w:rsidP="004B2DA4">
      <w:pPr>
        <w:pStyle w:val="Style4"/>
        <w:numPr>
          <w:ilvl w:val="0"/>
          <w:numId w:val="7"/>
        </w:numPr>
        <w:tabs>
          <w:tab w:val="left" w:pos="355"/>
        </w:tabs>
        <w:spacing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odrzucenia przedsiębiorcy lub rezygnacji przez przedsiębiorcę z udziału w Wydarzeniu, Organizator zakwalifikuje do Wyjazdu </w:t>
      </w:r>
      <w:r w:rsidRPr="00B338E5">
        <w:rPr>
          <w:bCs/>
          <w:sz w:val="20"/>
          <w:szCs w:val="20"/>
        </w:rPr>
        <w:t xml:space="preserve">przedsiębiorców umieszczonych na liście rezerwowej, według kolejności ustalonej na liście rezerwowej.  </w:t>
      </w:r>
    </w:p>
    <w:p w14:paraId="28746B15" w14:textId="587EBA88" w:rsidR="004B2DA4" w:rsidRPr="001653FD" w:rsidRDefault="001653FD" w:rsidP="004B2DA4">
      <w:pPr>
        <w:pStyle w:val="Style4"/>
        <w:widowControl/>
        <w:numPr>
          <w:ilvl w:val="0"/>
          <w:numId w:val="7"/>
        </w:numPr>
        <w:tabs>
          <w:tab w:val="left" w:pos="142"/>
        </w:tabs>
        <w:spacing w:before="5" w:line="276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1653FD">
        <w:rPr>
          <w:rStyle w:val="FontStyle12"/>
          <w:b w:val="0"/>
          <w:sz w:val="20"/>
          <w:szCs w:val="20"/>
        </w:rPr>
        <w:t>Informacja o zakwalifikowaniu lub braku zakwalifikowania do udziału w Wyjeździe zostanie przekazana Uczestnikowi</w:t>
      </w:r>
      <w:r w:rsidR="004B2DA4" w:rsidRPr="001653FD">
        <w:rPr>
          <w:rStyle w:val="FontStyle12"/>
          <w:b w:val="0"/>
          <w:sz w:val="20"/>
          <w:szCs w:val="20"/>
        </w:rPr>
        <w:t xml:space="preserve"> Rekrutacji w terminie maksymalnie </w:t>
      </w:r>
      <w:r w:rsidR="000B133E" w:rsidRPr="001653FD">
        <w:rPr>
          <w:rStyle w:val="FontStyle12"/>
          <w:b w:val="0"/>
          <w:sz w:val="20"/>
          <w:szCs w:val="20"/>
        </w:rPr>
        <w:t>10</w:t>
      </w:r>
      <w:r w:rsidR="004B2DA4" w:rsidRPr="001653FD">
        <w:rPr>
          <w:rStyle w:val="FontStyle12"/>
          <w:b w:val="0"/>
          <w:sz w:val="20"/>
          <w:szCs w:val="20"/>
        </w:rPr>
        <w:t xml:space="preserve"> dni od daty zakończenia przyjmowania zgłoszeń</w:t>
      </w:r>
      <w:r w:rsidRPr="001653FD">
        <w:rPr>
          <w:rStyle w:val="FontStyle12"/>
          <w:b w:val="0"/>
          <w:sz w:val="20"/>
          <w:szCs w:val="20"/>
        </w:rPr>
        <w:t xml:space="preserve"> drogą mailową</w:t>
      </w:r>
      <w:r w:rsidR="004B2DA4" w:rsidRPr="001653FD">
        <w:rPr>
          <w:rStyle w:val="FontStyle12"/>
          <w:b w:val="0"/>
          <w:sz w:val="20"/>
          <w:szCs w:val="20"/>
        </w:rPr>
        <w:t xml:space="preserve">. Z zakwalifikowanymi przedsiębiorcami zostanie podpisana Umowa, której wzór stanowi </w:t>
      </w:r>
      <w:r w:rsidR="004B2DA4" w:rsidRPr="001653FD">
        <w:rPr>
          <w:rStyle w:val="FontStyle12"/>
          <w:sz w:val="20"/>
          <w:szCs w:val="20"/>
        </w:rPr>
        <w:t xml:space="preserve">Załącznik nr </w:t>
      </w:r>
      <w:r w:rsidR="00AD4275" w:rsidRPr="001653FD">
        <w:rPr>
          <w:rStyle w:val="FontStyle12"/>
          <w:sz w:val="20"/>
          <w:szCs w:val="20"/>
        </w:rPr>
        <w:t xml:space="preserve">3 </w:t>
      </w:r>
      <w:r w:rsidR="004B2DA4" w:rsidRPr="001653FD">
        <w:rPr>
          <w:rStyle w:val="FontStyle12"/>
          <w:b w:val="0"/>
          <w:sz w:val="20"/>
          <w:szCs w:val="20"/>
        </w:rPr>
        <w:t>do niniejszego Regulaminu.</w:t>
      </w:r>
      <w:r w:rsidR="004B2DA4" w:rsidRPr="001653FD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14:paraId="153CDDCC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5B15946E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7</w:t>
      </w:r>
    </w:p>
    <w:p w14:paraId="65EC1813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Postanowienia końcowe</w:t>
      </w:r>
    </w:p>
    <w:p w14:paraId="2D64821F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</w:p>
    <w:p w14:paraId="03E0A459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Cs/>
          <w:iCs/>
          <w:sz w:val="20"/>
          <w:szCs w:val="20"/>
        </w:rPr>
        <w:t xml:space="preserve">Za wszelkie kwestie organizacyjne związane z rekrutacją przedsiębiorstw odpowiada Departament Przedsiębiorczości i Sprawiedliwej Transformacji, Wydział Konkurencyjności Gospodarczej w Urzędzie Marszałkowskim Województwa Łódzkiego, który mieści się w Łodzi przy al. Piłsudskiego 8, 90-051 Łódź, e-mail: </w:t>
      </w:r>
      <w:hyperlink r:id="rId11" w:history="1">
        <w:r w:rsidRPr="00B338E5">
          <w:rPr>
            <w:rStyle w:val="Hipercze"/>
            <w:bCs/>
            <w:iCs/>
            <w:sz w:val="20"/>
            <w:szCs w:val="20"/>
          </w:rPr>
          <w:t>projekty.miedzynarodowe@lodzkie.pl</w:t>
        </w:r>
      </w:hyperlink>
      <w:r w:rsidRPr="00B338E5">
        <w:rPr>
          <w:rStyle w:val="FontStyle14"/>
          <w:bCs/>
          <w:iCs/>
          <w:sz w:val="20"/>
          <w:szCs w:val="20"/>
        </w:rPr>
        <w:t xml:space="preserve">. </w:t>
      </w:r>
    </w:p>
    <w:p w14:paraId="14238094" w14:textId="77777777" w:rsidR="004B2DA4" w:rsidRPr="00641A72" w:rsidRDefault="004B2DA4" w:rsidP="00641A72">
      <w:pPr>
        <w:pStyle w:val="Akapitzlist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F060D">
        <w:rPr>
          <w:rStyle w:val="FontStyle12"/>
          <w:b w:val="0"/>
          <w:color w:val="000000"/>
          <w:sz w:val="20"/>
          <w:szCs w:val="20"/>
        </w:rPr>
        <w:t>Organizator Wyjazdu zastrzega sobie prawo do rezygnacji z organizacji Rekrutacji bez podania przyczyny i nie ponosi z tego tytułu żadnej odpowiedzialności.</w:t>
      </w:r>
    </w:p>
    <w:p w14:paraId="310860F1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Organizator Wyjazdu zastrzega sobie prawo do zmiany terminu Wyjazdu, polegającej na jego skróceniu lub wydłużeniu maksymalnie o 1 dzień i nie ponosi z tego tytułu żadnej odpowiedzialności.  </w:t>
      </w:r>
    </w:p>
    <w:p w14:paraId="297BD9B7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Regulamin Rekrutacji dostępny jest na stronie internetowej </w:t>
      </w:r>
      <w:hyperlink r:id="rId12" w:history="1">
        <w:r w:rsidRPr="00B338E5">
          <w:rPr>
            <w:rStyle w:val="Hipercze"/>
            <w:sz w:val="20"/>
            <w:szCs w:val="20"/>
          </w:rPr>
          <w:t>www.biznes.lodzkie.pl</w:t>
        </w:r>
      </w:hyperlink>
      <w:r w:rsidRPr="00B338E5">
        <w:rPr>
          <w:rStyle w:val="FontStyle12"/>
          <w:b w:val="0"/>
          <w:color w:val="000000"/>
          <w:sz w:val="20"/>
          <w:szCs w:val="20"/>
        </w:rPr>
        <w:t>.</w:t>
      </w:r>
      <w:r w:rsidRPr="00B338E5">
        <w:rPr>
          <w:rStyle w:val="FontStyle12"/>
          <w:sz w:val="20"/>
          <w:szCs w:val="20"/>
        </w:rPr>
        <w:t xml:space="preserve"> </w:t>
      </w:r>
    </w:p>
    <w:p w14:paraId="0F5C04FF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>Organizator ma wyłączne prawo rozstrzygania w kwestiach, o których stanowi niniejszy Regulamin.</w:t>
      </w:r>
    </w:p>
    <w:p w14:paraId="58385100" w14:textId="48C506E2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Z chwilą dokonania zgłoszenia </w:t>
      </w:r>
      <w:r w:rsidR="001653FD">
        <w:rPr>
          <w:rStyle w:val="FontStyle12"/>
          <w:b w:val="0"/>
          <w:sz w:val="20"/>
          <w:szCs w:val="20"/>
        </w:rPr>
        <w:t>Przedstawiciel Branży</w:t>
      </w:r>
      <w:r w:rsidRPr="000F7781">
        <w:rPr>
          <w:rStyle w:val="FontStyle12"/>
          <w:b w:val="0"/>
          <w:sz w:val="20"/>
          <w:szCs w:val="20"/>
        </w:rPr>
        <w:t xml:space="preserve"> staje</w:t>
      </w:r>
      <w:r w:rsidR="000F7781" w:rsidRPr="000F7781">
        <w:rPr>
          <w:rStyle w:val="FontStyle12"/>
          <w:b w:val="0"/>
          <w:sz w:val="20"/>
          <w:szCs w:val="20"/>
        </w:rPr>
        <w:t xml:space="preserve"> się U</w:t>
      </w:r>
      <w:r w:rsidR="00A178B0">
        <w:rPr>
          <w:rStyle w:val="FontStyle12"/>
          <w:b w:val="0"/>
          <w:sz w:val="20"/>
          <w:szCs w:val="20"/>
        </w:rPr>
        <w:t>czestnikiem R</w:t>
      </w:r>
      <w:r w:rsidRPr="000F7781">
        <w:rPr>
          <w:rStyle w:val="FontStyle12"/>
          <w:b w:val="0"/>
          <w:sz w:val="20"/>
          <w:szCs w:val="20"/>
        </w:rPr>
        <w:t xml:space="preserve">ekrutacji i zgadza </w:t>
      </w:r>
      <w:r w:rsidR="000F7781" w:rsidRPr="000F7781">
        <w:rPr>
          <w:rStyle w:val="FontStyle12"/>
          <w:b w:val="0"/>
          <w:color w:val="000000"/>
          <w:sz w:val="20"/>
          <w:szCs w:val="20"/>
        </w:rPr>
        <w:t xml:space="preserve">się oraz </w:t>
      </w:r>
      <w:r w:rsidRPr="000F7781">
        <w:rPr>
          <w:rStyle w:val="FontStyle12"/>
          <w:b w:val="0"/>
          <w:color w:val="000000"/>
          <w:sz w:val="20"/>
          <w:szCs w:val="20"/>
        </w:rPr>
        <w:t xml:space="preserve">akceptuje postanowienia niniejszego Regulaminu. </w:t>
      </w:r>
      <w:r w:rsidR="00F02CF9">
        <w:rPr>
          <w:rStyle w:val="FontStyle12"/>
          <w:b w:val="0"/>
          <w:sz w:val="20"/>
          <w:szCs w:val="20"/>
        </w:rPr>
        <w:t>Uczestnik R</w:t>
      </w:r>
      <w:r w:rsidRPr="000F7781">
        <w:rPr>
          <w:rStyle w:val="FontStyle12"/>
          <w:b w:val="0"/>
          <w:sz w:val="20"/>
          <w:szCs w:val="20"/>
        </w:rPr>
        <w:t>ekrutacji</w:t>
      </w:r>
      <w:r w:rsidRPr="00B338E5">
        <w:rPr>
          <w:rStyle w:val="FontStyle12"/>
          <w:b w:val="0"/>
          <w:sz w:val="20"/>
          <w:szCs w:val="20"/>
        </w:rPr>
        <w:t xml:space="preserve"> oświadcza, że dane podane w formularzu zgłoszeniowym są zgodne z prawdą, a udostępnione w toku rekrutacji materiały nie naruszają dóbr i praw osób trzecich, w szczególności praw własności intelektualnej.</w:t>
      </w:r>
    </w:p>
    <w:p w14:paraId="038846D8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1E1277C8" w14:textId="77777777" w:rsidR="004B2DA4" w:rsidRPr="00B338E5" w:rsidRDefault="004B2DA4" w:rsidP="004B2DA4">
      <w:pPr>
        <w:pStyle w:val="Style3"/>
        <w:widowControl/>
        <w:spacing w:line="276" w:lineRule="auto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Załączniki:</w:t>
      </w:r>
    </w:p>
    <w:p w14:paraId="4589E6AF" w14:textId="5F975881" w:rsidR="004B2DA4" w:rsidRDefault="004B2DA4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Załącznik nr 1 – Formularz zgłoszenia do udziału w rekrutacji</w:t>
      </w:r>
    </w:p>
    <w:p w14:paraId="566395CC" w14:textId="1C23386C" w:rsidR="004B2DA4" w:rsidRPr="00B338E5" w:rsidRDefault="00A812D8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</w:t>
      </w:r>
      <w:r w:rsidR="00AD4275">
        <w:rPr>
          <w:rStyle w:val="FontStyle12"/>
          <w:b w:val="0"/>
          <w:sz w:val="20"/>
          <w:szCs w:val="20"/>
        </w:rPr>
        <w:t>2</w:t>
      </w:r>
      <w:r w:rsidR="004B2DA4" w:rsidRPr="00B338E5">
        <w:rPr>
          <w:rStyle w:val="FontStyle12"/>
          <w:b w:val="0"/>
          <w:sz w:val="20"/>
          <w:szCs w:val="20"/>
        </w:rPr>
        <w:t xml:space="preserve"> – Karta oceny formalnej i merytorycznej formularza zgłoszeniowego</w:t>
      </w:r>
    </w:p>
    <w:p w14:paraId="4576A53A" w14:textId="5297BB39" w:rsidR="004B2DA4" w:rsidRPr="00B338E5" w:rsidRDefault="00A812D8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</w:t>
      </w:r>
      <w:r w:rsidR="00AD4275">
        <w:rPr>
          <w:rStyle w:val="FontStyle12"/>
          <w:b w:val="0"/>
          <w:sz w:val="20"/>
          <w:szCs w:val="20"/>
        </w:rPr>
        <w:t>3</w:t>
      </w:r>
      <w:r w:rsidR="004B2DA4" w:rsidRPr="00B338E5">
        <w:rPr>
          <w:rStyle w:val="FontStyle12"/>
          <w:b w:val="0"/>
          <w:sz w:val="20"/>
          <w:szCs w:val="20"/>
        </w:rPr>
        <w:t xml:space="preserve"> – Wzór Umowy </w:t>
      </w:r>
    </w:p>
    <w:sectPr w:rsidR="004B2DA4" w:rsidRPr="00B338E5" w:rsidSect="00813E17">
      <w:footerReference w:type="default" r:id="rId13"/>
      <w:pgSz w:w="11906" w:h="16838" w:code="9"/>
      <w:pgMar w:top="1151" w:right="1418" w:bottom="1560" w:left="1418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EE486" w14:textId="77777777" w:rsidR="003B4882" w:rsidRDefault="003B4882">
      <w:pPr>
        <w:spacing w:after="0" w:line="240" w:lineRule="auto"/>
      </w:pPr>
      <w:r>
        <w:separator/>
      </w:r>
    </w:p>
  </w:endnote>
  <w:endnote w:type="continuationSeparator" w:id="0">
    <w:p w14:paraId="11ECA1AE" w14:textId="77777777" w:rsidR="003B4882" w:rsidRDefault="003B4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4C724" w14:textId="52598FFA" w:rsidR="00800C99" w:rsidRPr="00F8541D" w:rsidRDefault="00B338E5" w:rsidP="00800C99">
    <w:pPr>
      <w:pStyle w:val="Stopka"/>
      <w:jc w:val="right"/>
      <w:rPr>
        <w:sz w:val="16"/>
        <w:szCs w:val="16"/>
      </w:rPr>
    </w:pPr>
    <w:r w:rsidRPr="00F8541D">
      <w:rPr>
        <w:noProof/>
        <w:color w:val="000000"/>
        <w:sz w:val="16"/>
        <w:szCs w:val="16"/>
      </w:rPr>
      <w:fldChar w:fldCharType="begin"/>
    </w:r>
    <w:r w:rsidRPr="00F8541D">
      <w:rPr>
        <w:noProof/>
        <w:color w:val="000000"/>
        <w:sz w:val="16"/>
        <w:szCs w:val="16"/>
      </w:rPr>
      <w:instrText>PAGE   \* MERGEFORMAT</w:instrText>
    </w:r>
    <w:r w:rsidRPr="00F8541D">
      <w:rPr>
        <w:noProof/>
        <w:color w:val="000000"/>
        <w:sz w:val="16"/>
        <w:szCs w:val="16"/>
      </w:rPr>
      <w:fldChar w:fldCharType="separate"/>
    </w:r>
    <w:r w:rsidR="00AD379D">
      <w:rPr>
        <w:noProof/>
        <w:color w:val="000000"/>
        <w:sz w:val="16"/>
        <w:szCs w:val="16"/>
      </w:rPr>
      <w:t>4</w:t>
    </w:r>
    <w:r w:rsidRPr="00F8541D">
      <w:rPr>
        <w:noProof/>
        <w:color w:val="000000"/>
        <w:sz w:val="16"/>
        <w:szCs w:val="16"/>
      </w:rPr>
      <w:fldChar w:fldCharType="end"/>
    </w:r>
  </w:p>
  <w:p w14:paraId="6E08A424" w14:textId="77777777" w:rsidR="00136060" w:rsidRDefault="00BA1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6DCA3" w14:textId="77777777" w:rsidR="003B4882" w:rsidRDefault="003B4882">
      <w:pPr>
        <w:spacing w:after="0" w:line="240" w:lineRule="auto"/>
      </w:pPr>
      <w:r>
        <w:separator/>
      </w:r>
    </w:p>
  </w:footnote>
  <w:footnote w:type="continuationSeparator" w:id="0">
    <w:p w14:paraId="5EFEFEE0" w14:textId="77777777" w:rsidR="003B4882" w:rsidRDefault="003B4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A473E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2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95712"/>
    <w:multiLevelType w:val="hybridMultilevel"/>
    <w:tmpl w:val="9A94A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6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7AB7D8E"/>
    <w:multiLevelType w:val="hybridMultilevel"/>
    <w:tmpl w:val="B1825EE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3564E1"/>
    <w:multiLevelType w:val="hybridMultilevel"/>
    <w:tmpl w:val="BAFE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nata Klimaszewska">
    <w15:presenceInfo w15:providerId="AD" w15:userId="S-1-5-21-3876571917-2764203739-1476313084-156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DA4"/>
    <w:rsid w:val="00005C5E"/>
    <w:rsid w:val="00031821"/>
    <w:rsid w:val="000500A7"/>
    <w:rsid w:val="000920C3"/>
    <w:rsid w:val="000B133E"/>
    <w:rsid w:val="000C6EB2"/>
    <w:rsid w:val="000C739D"/>
    <w:rsid w:val="000D0770"/>
    <w:rsid w:val="000F7781"/>
    <w:rsid w:val="00110C67"/>
    <w:rsid w:val="0013042A"/>
    <w:rsid w:val="001653FD"/>
    <w:rsid w:val="00196A18"/>
    <w:rsid w:val="001F303F"/>
    <w:rsid w:val="0024316F"/>
    <w:rsid w:val="00266A7A"/>
    <w:rsid w:val="00290FF2"/>
    <w:rsid w:val="00297543"/>
    <w:rsid w:val="002D7D64"/>
    <w:rsid w:val="00311702"/>
    <w:rsid w:val="00393AC1"/>
    <w:rsid w:val="003B4882"/>
    <w:rsid w:val="004623DE"/>
    <w:rsid w:val="00474A7D"/>
    <w:rsid w:val="00482A0D"/>
    <w:rsid w:val="004B069E"/>
    <w:rsid w:val="004B2DA4"/>
    <w:rsid w:val="0058337D"/>
    <w:rsid w:val="005D3EEF"/>
    <w:rsid w:val="006130A1"/>
    <w:rsid w:val="00641A72"/>
    <w:rsid w:val="007869FF"/>
    <w:rsid w:val="00830D91"/>
    <w:rsid w:val="00947251"/>
    <w:rsid w:val="009B3087"/>
    <w:rsid w:val="009B5E0A"/>
    <w:rsid w:val="009E0426"/>
    <w:rsid w:val="00A012CD"/>
    <w:rsid w:val="00A178B0"/>
    <w:rsid w:val="00A812D8"/>
    <w:rsid w:val="00AD379D"/>
    <w:rsid w:val="00AD4275"/>
    <w:rsid w:val="00B338E5"/>
    <w:rsid w:val="00B729A9"/>
    <w:rsid w:val="00BA0D57"/>
    <w:rsid w:val="00BA15F7"/>
    <w:rsid w:val="00BF060D"/>
    <w:rsid w:val="00C304BC"/>
    <w:rsid w:val="00C42B34"/>
    <w:rsid w:val="00CB1FED"/>
    <w:rsid w:val="00DB2788"/>
    <w:rsid w:val="00DE312F"/>
    <w:rsid w:val="00DE4A47"/>
    <w:rsid w:val="00F02CF9"/>
    <w:rsid w:val="00F44A52"/>
    <w:rsid w:val="00FA440C"/>
    <w:rsid w:val="00FC3DF2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3D59"/>
  <w15:chartTrackingRefBased/>
  <w15:docId w15:val="{943E0828-B9C9-470F-8042-67D72E91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869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02" w:lineRule="exact"/>
      <w:ind w:firstLine="22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3" w:lineRule="exact"/>
      <w:ind w:hanging="34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2">
    <w:name w:val="Font Style12"/>
    <w:uiPriority w:val="99"/>
    <w:rsid w:val="004B2DA4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DA4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B2DA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2DA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4B2DA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B2DA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B2DA4"/>
    <w:pPr>
      <w:spacing w:line="252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DA4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B2DA4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2DA4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A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A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A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060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E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426"/>
  </w:style>
  <w:style w:type="character" w:customStyle="1" w:styleId="Nagwek2Znak">
    <w:name w:val="Nagłówek 2 Znak"/>
    <w:basedOn w:val="Domylnaczcionkaakapitu"/>
    <w:link w:val="Nagwek2"/>
    <w:uiPriority w:val="9"/>
    <w:rsid w:val="007869F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znes.lodzkie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jekty.miedzynarodowe@lodzkie.pl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27A5E-BCCE-4FCA-AF1F-BC94A751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1604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Renata Klimaszewska</cp:lastModifiedBy>
  <cp:revision>2</cp:revision>
  <cp:lastPrinted>2025-01-15T13:57:00Z</cp:lastPrinted>
  <dcterms:created xsi:type="dcterms:W3CDTF">2025-01-22T13:38:00Z</dcterms:created>
  <dcterms:modified xsi:type="dcterms:W3CDTF">2025-01-22T13:38:00Z</dcterms:modified>
</cp:coreProperties>
</file>